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914E9" w14:textId="77777777" w:rsidR="00100F88" w:rsidRPr="002A547D" w:rsidRDefault="00100F88" w:rsidP="00FE7FEE">
      <w:pPr>
        <w:pStyle w:val="1"/>
        <w:numPr>
          <w:ilvl w:val="0"/>
          <w:numId w:val="0"/>
        </w:numPr>
        <w:spacing w:before="0" w:after="0"/>
        <w:rPr>
          <w:sz w:val="32"/>
          <w:szCs w:val="32"/>
        </w:rPr>
      </w:pPr>
      <w:bookmarkStart w:id="0" w:name="_Toc84740138"/>
      <w:bookmarkStart w:id="1" w:name="_Toc116449969"/>
      <w:r w:rsidRPr="002A547D">
        <w:rPr>
          <w:rFonts w:hint="eastAsia"/>
          <w:sz w:val="32"/>
          <w:szCs w:val="32"/>
        </w:rPr>
        <w:t>投標廠商</w:t>
      </w:r>
      <w:bookmarkStart w:id="2" w:name="投標廠商資格審查表"/>
      <w:r w:rsidRPr="002A547D">
        <w:rPr>
          <w:rFonts w:hint="eastAsia"/>
          <w:sz w:val="32"/>
          <w:szCs w:val="32"/>
        </w:rPr>
        <w:t>資格審查表</w:t>
      </w:r>
      <w:bookmarkEnd w:id="0"/>
      <w:bookmarkEnd w:id="1"/>
      <w:bookmarkEnd w:id="2"/>
    </w:p>
    <w:p w14:paraId="0FB4184C" w14:textId="77777777" w:rsidR="00D43B23" w:rsidRDefault="00100F88" w:rsidP="00751F15">
      <w:pPr>
        <w:pStyle w:val="10"/>
        <w:spacing w:line="480" w:lineRule="exact"/>
        <w:jc w:val="center"/>
        <w:rPr>
          <w:rFonts w:ascii="標楷體" w:eastAsia="標楷體" w:hAnsi="標楷體"/>
          <w:szCs w:val="24"/>
        </w:rPr>
      </w:pPr>
      <w:r w:rsidRPr="002A547D">
        <w:rPr>
          <w:rFonts w:ascii="標楷體" w:eastAsia="標楷體" w:hAnsi="標楷體" w:hint="eastAsia"/>
          <w:spacing w:val="20"/>
          <w:szCs w:val="24"/>
        </w:rPr>
        <w:t>本廠商參加</w:t>
      </w:r>
      <w:r w:rsidR="00D43B23">
        <w:rPr>
          <w:rFonts w:ascii="標楷體" w:eastAsia="標楷體" w:hAnsi="標楷體" w:hint="eastAsia"/>
          <w:szCs w:val="24"/>
        </w:rPr>
        <w:t>中華電視股份有限公司</w:t>
      </w:r>
    </w:p>
    <w:p w14:paraId="0B14D396" w14:textId="0A91F2FB" w:rsidR="00100F88" w:rsidRPr="002A547D" w:rsidRDefault="00100F88" w:rsidP="00751F15">
      <w:pPr>
        <w:pStyle w:val="10"/>
        <w:spacing w:line="480" w:lineRule="exact"/>
        <w:jc w:val="center"/>
        <w:rPr>
          <w:spacing w:val="20"/>
          <w:szCs w:val="24"/>
        </w:rPr>
      </w:pPr>
      <w:r w:rsidRPr="002A547D">
        <w:rPr>
          <w:rFonts w:ascii="標楷體" w:eastAsia="標楷體" w:hAnsi="標楷體" w:hint="eastAsia"/>
          <w:szCs w:val="24"/>
        </w:rPr>
        <w:t>「</w:t>
      </w:r>
      <w:r w:rsidR="006468CB">
        <w:rPr>
          <w:rFonts w:ascii="標楷體" w:eastAsia="標楷體" w:hAnsi="標楷體" w:hint="eastAsia"/>
          <w:szCs w:val="24"/>
        </w:rPr>
        <w:t>華視</w:t>
      </w:r>
      <w:r w:rsidR="00655C95" w:rsidRPr="00655C95">
        <w:rPr>
          <w:rFonts w:ascii="標楷體" w:eastAsia="標楷體" w:hAnsi="標楷體" w:hint="eastAsia"/>
          <w:szCs w:val="24"/>
        </w:rPr>
        <w:t>大樓</w:t>
      </w:r>
      <w:r w:rsidR="006468CB">
        <w:rPr>
          <w:rFonts w:ascii="標楷體" w:eastAsia="標楷體" w:hAnsi="標楷體" w:hint="eastAsia"/>
          <w:szCs w:val="24"/>
        </w:rPr>
        <w:t>中區4至8樓男女廁所更新工程</w:t>
      </w:r>
      <w:r w:rsidRPr="002A547D">
        <w:rPr>
          <w:rFonts w:ascii="標楷體" w:eastAsia="標楷體" w:hAnsi="標楷體" w:hint="eastAsia"/>
          <w:szCs w:val="24"/>
        </w:rPr>
        <w:t>」</w:t>
      </w:r>
      <w:r w:rsidR="00E14DE7" w:rsidRPr="002A547D">
        <w:rPr>
          <w:rFonts w:ascii="標楷體" w:eastAsia="標楷體" w:hAnsi="標楷體" w:hint="eastAsia"/>
          <w:szCs w:val="24"/>
        </w:rPr>
        <w:t>採購</w:t>
      </w:r>
      <w:r w:rsidRPr="002A547D">
        <w:rPr>
          <w:rFonts w:ascii="標楷體" w:eastAsia="標楷體" w:hAnsi="標楷體"/>
          <w:szCs w:val="24"/>
        </w:rPr>
        <w:t>案</w:t>
      </w:r>
    </w:p>
    <w:p w14:paraId="3905C8E8" w14:textId="77777777" w:rsidR="00100F88" w:rsidRDefault="00100F88" w:rsidP="00100F88">
      <w:pPr>
        <w:spacing w:line="320" w:lineRule="exact"/>
        <w:jc w:val="both"/>
        <w:rPr>
          <w:rFonts w:ascii="標楷體" w:eastAsia="標楷體" w:hAnsi="標楷體"/>
        </w:rPr>
      </w:pPr>
      <w:proofErr w:type="gramStart"/>
      <w:r>
        <w:rPr>
          <w:rFonts w:ascii="標楷體" w:eastAsia="標楷體" w:hAnsi="標楷體" w:hint="eastAsia"/>
        </w:rPr>
        <w:t>＊</w:t>
      </w:r>
      <w:proofErr w:type="gramEnd"/>
      <w:r>
        <w:rPr>
          <w:rFonts w:ascii="標楷體" w:eastAsia="標楷體" w:hAnsi="標楷體" w:hint="eastAsia"/>
        </w:rPr>
        <w:t>粗線內資料由投標廠商自行填寫</w:t>
      </w:r>
    </w:p>
    <w:tbl>
      <w:tblPr>
        <w:tblW w:w="10228" w:type="dxa"/>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1293"/>
        <w:gridCol w:w="4544"/>
        <w:gridCol w:w="892"/>
        <w:gridCol w:w="994"/>
        <w:gridCol w:w="926"/>
        <w:gridCol w:w="305"/>
        <w:gridCol w:w="1274"/>
      </w:tblGrid>
      <w:tr w:rsidR="00100F88" w14:paraId="53476D21" w14:textId="77777777" w:rsidTr="00100F88">
        <w:trPr>
          <w:trHeight w:val="399"/>
          <w:jc w:val="center"/>
        </w:trPr>
        <w:tc>
          <w:tcPr>
            <w:tcW w:w="1293" w:type="dxa"/>
            <w:vAlign w:val="center"/>
          </w:tcPr>
          <w:p w14:paraId="2DF93497"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廠商名稱</w:t>
            </w:r>
          </w:p>
        </w:tc>
        <w:tc>
          <w:tcPr>
            <w:tcW w:w="4544" w:type="dxa"/>
            <w:vAlign w:val="center"/>
          </w:tcPr>
          <w:p w14:paraId="4C634332" w14:textId="77777777" w:rsidR="00100F88" w:rsidRDefault="00100F88" w:rsidP="00751F15">
            <w:pPr>
              <w:spacing w:line="300" w:lineRule="exact"/>
              <w:rPr>
                <w:rFonts w:ascii="標楷體" w:eastAsia="標楷體" w:hAnsi="標楷體"/>
              </w:rPr>
            </w:pPr>
          </w:p>
        </w:tc>
        <w:tc>
          <w:tcPr>
            <w:tcW w:w="892" w:type="dxa"/>
            <w:vAlign w:val="center"/>
          </w:tcPr>
          <w:p w14:paraId="1715B3CD"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負責人</w:t>
            </w:r>
          </w:p>
        </w:tc>
        <w:tc>
          <w:tcPr>
            <w:tcW w:w="994" w:type="dxa"/>
            <w:vAlign w:val="center"/>
          </w:tcPr>
          <w:p w14:paraId="369F82C2" w14:textId="77777777" w:rsidR="00100F88" w:rsidRDefault="00100F88" w:rsidP="00751F15">
            <w:pPr>
              <w:spacing w:line="300" w:lineRule="exact"/>
              <w:jc w:val="center"/>
              <w:rPr>
                <w:rFonts w:ascii="標楷體" w:eastAsia="標楷體" w:hAnsi="標楷體"/>
              </w:rPr>
            </w:pPr>
          </w:p>
        </w:tc>
        <w:tc>
          <w:tcPr>
            <w:tcW w:w="1231" w:type="dxa"/>
            <w:gridSpan w:val="2"/>
            <w:vAlign w:val="center"/>
          </w:tcPr>
          <w:p w14:paraId="20682AAA" w14:textId="77777777" w:rsidR="00100F88" w:rsidRDefault="00100F88" w:rsidP="00751F15">
            <w:pPr>
              <w:spacing w:line="300" w:lineRule="exact"/>
              <w:jc w:val="center"/>
              <w:rPr>
                <w:rFonts w:ascii="標楷體" w:eastAsia="標楷體" w:hAnsi="標楷體"/>
                <w:spacing w:val="-20"/>
              </w:rPr>
            </w:pPr>
            <w:r>
              <w:rPr>
                <w:rFonts w:ascii="標楷體" w:eastAsia="標楷體" w:hAnsi="標楷體" w:hint="eastAsia"/>
                <w:spacing w:val="-20"/>
              </w:rPr>
              <w:t>身分證字號</w:t>
            </w:r>
          </w:p>
        </w:tc>
        <w:tc>
          <w:tcPr>
            <w:tcW w:w="1274" w:type="dxa"/>
            <w:vAlign w:val="center"/>
          </w:tcPr>
          <w:p w14:paraId="57397B98" w14:textId="77777777" w:rsidR="00100F88" w:rsidRDefault="00100F88" w:rsidP="00751F15">
            <w:pPr>
              <w:spacing w:line="300" w:lineRule="exact"/>
              <w:rPr>
                <w:rFonts w:ascii="標楷體" w:eastAsia="標楷體" w:hAnsi="標楷體"/>
              </w:rPr>
            </w:pPr>
          </w:p>
        </w:tc>
      </w:tr>
      <w:tr w:rsidR="00100F88" w14:paraId="69614D2B" w14:textId="77777777" w:rsidTr="00100F88">
        <w:trPr>
          <w:trHeight w:val="576"/>
          <w:jc w:val="center"/>
        </w:trPr>
        <w:tc>
          <w:tcPr>
            <w:tcW w:w="1293" w:type="dxa"/>
            <w:vAlign w:val="center"/>
          </w:tcPr>
          <w:p w14:paraId="76326EF1"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廠商地址</w:t>
            </w:r>
          </w:p>
        </w:tc>
        <w:tc>
          <w:tcPr>
            <w:tcW w:w="4544" w:type="dxa"/>
            <w:vAlign w:val="center"/>
          </w:tcPr>
          <w:p w14:paraId="07D6F93B" w14:textId="77777777" w:rsidR="00100F88" w:rsidRDefault="00100F88" w:rsidP="00751F15">
            <w:pPr>
              <w:spacing w:line="300" w:lineRule="exact"/>
              <w:rPr>
                <w:rFonts w:ascii="標楷體" w:eastAsia="標楷體" w:hAnsi="標楷體"/>
              </w:rPr>
            </w:pPr>
          </w:p>
        </w:tc>
        <w:tc>
          <w:tcPr>
            <w:tcW w:w="892" w:type="dxa"/>
            <w:vAlign w:val="center"/>
          </w:tcPr>
          <w:p w14:paraId="5D2412A4"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電  話</w:t>
            </w:r>
          </w:p>
        </w:tc>
        <w:tc>
          <w:tcPr>
            <w:tcW w:w="994" w:type="dxa"/>
            <w:vAlign w:val="center"/>
          </w:tcPr>
          <w:p w14:paraId="4BEBFEFC" w14:textId="77777777" w:rsidR="00100F88" w:rsidRDefault="00100F88" w:rsidP="00751F15">
            <w:pPr>
              <w:spacing w:line="300" w:lineRule="exact"/>
              <w:jc w:val="center"/>
              <w:rPr>
                <w:rFonts w:ascii="標楷體" w:eastAsia="標楷體" w:hAnsi="標楷體"/>
              </w:rPr>
            </w:pPr>
          </w:p>
        </w:tc>
        <w:tc>
          <w:tcPr>
            <w:tcW w:w="1231" w:type="dxa"/>
            <w:gridSpan w:val="2"/>
            <w:vAlign w:val="center"/>
          </w:tcPr>
          <w:p w14:paraId="37A1E87B"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傳    真</w:t>
            </w:r>
          </w:p>
        </w:tc>
        <w:tc>
          <w:tcPr>
            <w:tcW w:w="1274" w:type="dxa"/>
            <w:vAlign w:val="center"/>
          </w:tcPr>
          <w:p w14:paraId="596095D7" w14:textId="77777777" w:rsidR="00100F88" w:rsidRDefault="00100F88" w:rsidP="00751F15">
            <w:pPr>
              <w:spacing w:line="300" w:lineRule="exact"/>
              <w:rPr>
                <w:rFonts w:ascii="標楷體" w:eastAsia="標楷體" w:hAnsi="標楷體"/>
              </w:rPr>
            </w:pPr>
          </w:p>
        </w:tc>
      </w:tr>
      <w:tr w:rsidR="00100F88" w14:paraId="58107458" w14:textId="77777777" w:rsidTr="00100F88">
        <w:trPr>
          <w:trHeight w:val="468"/>
          <w:jc w:val="center"/>
        </w:trPr>
        <w:tc>
          <w:tcPr>
            <w:tcW w:w="1293" w:type="dxa"/>
            <w:vAlign w:val="center"/>
          </w:tcPr>
          <w:p w14:paraId="54DA5252"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聯</w:t>
            </w:r>
            <w:r w:rsidR="00990718">
              <w:rPr>
                <w:rFonts w:ascii="標楷體" w:eastAsia="標楷體" w:hAnsi="標楷體" w:hint="eastAsia"/>
              </w:rPr>
              <w:t xml:space="preserve"> </w:t>
            </w:r>
            <w:r>
              <w:rPr>
                <w:rFonts w:ascii="標楷體" w:eastAsia="標楷體" w:hAnsi="標楷體" w:hint="eastAsia"/>
              </w:rPr>
              <w:t>絡</w:t>
            </w:r>
            <w:r w:rsidR="00990718">
              <w:rPr>
                <w:rFonts w:ascii="標楷體" w:eastAsia="標楷體" w:hAnsi="標楷體" w:hint="eastAsia"/>
              </w:rPr>
              <w:t xml:space="preserve"> </w:t>
            </w:r>
            <w:r>
              <w:rPr>
                <w:rFonts w:ascii="標楷體" w:eastAsia="標楷體" w:hAnsi="標楷體" w:hint="eastAsia"/>
              </w:rPr>
              <w:t>人</w:t>
            </w:r>
          </w:p>
        </w:tc>
        <w:tc>
          <w:tcPr>
            <w:tcW w:w="4544" w:type="dxa"/>
            <w:vAlign w:val="center"/>
          </w:tcPr>
          <w:p w14:paraId="5694FC9D" w14:textId="77777777" w:rsidR="00100F88" w:rsidRDefault="00100F88" w:rsidP="00751F15">
            <w:pPr>
              <w:spacing w:line="300" w:lineRule="exact"/>
              <w:rPr>
                <w:rFonts w:ascii="標楷體" w:eastAsia="標楷體" w:hAnsi="標楷體"/>
              </w:rPr>
            </w:pPr>
          </w:p>
        </w:tc>
        <w:tc>
          <w:tcPr>
            <w:tcW w:w="892" w:type="dxa"/>
            <w:vAlign w:val="center"/>
          </w:tcPr>
          <w:p w14:paraId="2CABF14C"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電  話</w:t>
            </w:r>
          </w:p>
        </w:tc>
        <w:tc>
          <w:tcPr>
            <w:tcW w:w="994" w:type="dxa"/>
            <w:vAlign w:val="center"/>
          </w:tcPr>
          <w:p w14:paraId="5B54B76A" w14:textId="77777777" w:rsidR="00100F88" w:rsidRDefault="00100F88" w:rsidP="00751F15">
            <w:pPr>
              <w:spacing w:line="300" w:lineRule="exact"/>
              <w:jc w:val="center"/>
              <w:rPr>
                <w:rFonts w:ascii="標楷體" w:eastAsia="標楷體" w:hAnsi="標楷體"/>
              </w:rPr>
            </w:pPr>
          </w:p>
        </w:tc>
        <w:tc>
          <w:tcPr>
            <w:tcW w:w="1231" w:type="dxa"/>
            <w:gridSpan w:val="2"/>
            <w:vAlign w:val="center"/>
          </w:tcPr>
          <w:p w14:paraId="5C0D504C"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傳    真</w:t>
            </w:r>
          </w:p>
        </w:tc>
        <w:tc>
          <w:tcPr>
            <w:tcW w:w="1274" w:type="dxa"/>
            <w:vAlign w:val="center"/>
          </w:tcPr>
          <w:p w14:paraId="05CE57F1" w14:textId="77777777" w:rsidR="00100F88" w:rsidRDefault="00100F88" w:rsidP="00751F15">
            <w:pPr>
              <w:spacing w:line="300" w:lineRule="exact"/>
              <w:rPr>
                <w:rFonts w:ascii="標楷體" w:eastAsia="標楷體" w:hAnsi="標楷體"/>
              </w:rPr>
            </w:pPr>
          </w:p>
        </w:tc>
      </w:tr>
      <w:tr w:rsidR="00100F88" w14:paraId="2ED59613" w14:textId="77777777" w:rsidTr="00FE7FEE">
        <w:trPr>
          <w:trHeight w:val="1139"/>
          <w:jc w:val="center"/>
        </w:trPr>
        <w:tc>
          <w:tcPr>
            <w:tcW w:w="1293" w:type="dxa"/>
            <w:vAlign w:val="center"/>
          </w:tcPr>
          <w:p w14:paraId="0A4C2BDD" w14:textId="77777777" w:rsidR="00100F88" w:rsidRPr="00990718" w:rsidRDefault="00100F88" w:rsidP="00751F15">
            <w:pPr>
              <w:spacing w:line="300" w:lineRule="exact"/>
              <w:jc w:val="center"/>
              <w:rPr>
                <w:rFonts w:ascii="標楷體" w:eastAsia="標楷體" w:hAnsi="標楷體"/>
              </w:rPr>
            </w:pPr>
            <w:r w:rsidRPr="00990718">
              <w:rPr>
                <w:rFonts w:ascii="標楷體" w:eastAsia="標楷體" w:hAnsi="標楷體" w:hint="eastAsia"/>
              </w:rPr>
              <w:t>符合何</w:t>
            </w:r>
            <w:r w:rsidR="00704937">
              <w:rPr>
                <w:rFonts w:ascii="標楷體" w:eastAsia="標楷體" w:hAnsi="標楷體" w:hint="eastAsia"/>
              </w:rPr>
              <w:t>項</w:t>
            </w:r>
            <w:r w:rsidRPr="00990718">
              <w:rPr>
                <w:rFonts w:ascii="標楷體" w:eastAsia="標楷體" w:hAnsi="標楷體" w:hint="eastAsia"/>
              </w:rPr>
              <w:t>投標資格</w:t>
            </w:r>
          </w:p>
        </w:tc>
        <w:tc>
          <w:tcPr>
            <w:tcW w:w="5436" w:type="dxa"/>
            <w:gridSpan w:val="2"/>
            <w:vAlign w:val="center"/>
          </w:tcPr>
          <w:p w14:paraId="251BF4D9" w14:textId="33AE2B61" w:rsidR="00D9313F" w:rsidRPr="00C71C67" w:rsidRDefault="00D9313F" w:rsidP="00D9313F">
            <w:pPr>
              <w:adjustRightInd w:val="0"/>
              <w:spacing w:line="300" w:lineRule="exact"/>
              <w:ind w:left="240" w:hangingChars="100" w:hanging="240"/>
              <w:textAlignment w:val="baseline"/>
              <w:rPr>
                <w:rFonts w:ascii="標楷體" w:eastAsia="標楷體" w:hAnsi="標楷體"/>
              </w:rPr>
            </w:pPr>
            <w:r>
              <w:rPr>
                <w:rFonts w:ascii="標楷體" w:eastAsia="標楷體" w:hAnsi="標楷體" w:hint="eastAsia"/>
              </w:rPr>
              <w:t>□</w:t>
            </w:r>
            <w:r w:rsidRPr="00580451">
              <w:rPr>
                <w:rFonts w:ascii="標楷體" w:eastAsia="標楷體" w:hAnsi="標楷體" w:hint="eastAsia"/>
              </w:rPr>
              <w:t>資本總額</w:t>
            </w:r>
            <w:r w:rsidRPr="00580451">
              <w:rPr>
                <w:rFonts w:ascii="標楷體" w:eastAsia="標楷體" w:hAnsi="標楷體"/>
              </w:rPr>
              <w:t>100萬元(含)以上依法登記之室內裝修業</w:t>
            </w:r>
            <w:r w:rsidRPr="00D9313F">
              <w:rPr>
                <w:rFonts w:ascii="標楷體" w:eastAsia="標楷體" w:hAnsi="標楷體" w:hint="eastAsia"/>
              </w:rPr>
              <w:t>。</w:t>
            </w:r>
          </w:p>
          <w:p w14:paraId="2EC0963F" w14:textId="00FDE36B" w:rsidR="00100F88" w:rsidRPr="00D9313F" w:rsidRDefault="00C71C67" w:rsidP="00D9313F">
            <w:pPr>
              <w:adjustRightInd w:val="0"/>
              <w:spacing w:line="300" w:lineRule="exact"/>
              <w:ind w:left="240" w:hangingChars="100" w:hanging="240"/>
              <w:textAlignment w:val="baseline"/>
              <w:rPr>
                <w:rFonts w:ascii="標楷體" w:eastAsia="標楷體" w:hAnsi="標楷體"/>
              </w:rPr>
            </w:pPr>
            <w:r>
              <w:rPr>
                <w:rFonts w:ascii="標楷體" w:eastAsia="標楷體" w:hAnsi="標楷體" w:hint="eastAsia"/>
              </w:rPr>
              <w:t>□</w:t>
            </w:r>
            <w:r w:rsidR="00D9313F" w:rsidRPr="00580451">
              <w:rPr>
                <w:rFonts w:ascii="標楷體" w:eastAsia="標楷體" w:hAnsi="標楷體" w:hint="eastAsia"/>
              </w:rPr>
              <w:t>具有單件</w:t>
            </w:r>
            <w:r w:rsidR="00FE0265">
              <w:rPr>
                <w:rFonts w:ascii="標楷體" w:eastAsia="標楷體" w:hAnsi="標楷體" w:hint="eastAsia"/>
              </w:rPr>
              <w:t>廁所裝修</w:t>
            </w:r>
            <w:r w:rsidR="00D9313F" w:rsidRPr="00580451">
              <w:rPr>
                <w:rFonts w:ascii="標楷體" w:eastAsia="標楷體" w:hAnsi="標楷體" w:hint="eastAsia"/>
              </w:rPr>
              <w:t>承攬案達</w:t>
            </w:r>
            <w:r w:rsidR="00D9313F" w:rsidRPr="00580451">
              <w:rPr>
                <w:rFonts w:ascii="標楷體" w:eastAsia="標楷體" w:hAnsi="標楷體"/>
              </w:rPr>
              <w:t>300萬</w:t>
            </w:r>
            <w:ins w:id="3" w:author="蔡坤益" w:date="2024-12-26T19:11:00Z">
              <w:r w:rsidR="000F4854">
                <w:rPr>
                  <w:rFonts w:ascii="標楷體" w:eastAsia="標楷體" w:hAnsi="標楷體" w:hint="eastAsia"/>
                </w:rPr>
                <w:t>元</w:t>
              </w:r>
            </w:ins>
            <w:r w:rsidR="00D9313F" w:rsidRPr="00580451">
              <w:rPr>
                <w:rFonts w:ascii="標楷體" w:eastAsia="標楷體" w:hAnsi="標楷體"/>
              </w:rPr>
              <w:t>(含)以上。</w:t>
            </w:r>
          </w:p>
        </w:tc>
        <w:tc>
          <w:tcPr>
            <w:tcW w:w="1920" w:type="dxa"/>
            <w:gridSpan w:val="2"/>
          </w:tcPr>
          <w:p w14:paraId="2D50B35F" w14:textId="77777777" w:rsidR="00100F88" w:rsidRPr="00990718" w:rsidRDefault="00100F88" w:rsidP="00751F15">
            <w:pPr>
              <w:spacing w:beforeLines="50" w:before="180" w:line="300" w:lineRule="exact"/>
              <w:jc w:val="center"/>
              <w:rPr>
                <w:rFonts w:ascii="標楷體" w:eastAsia="標楷體" w:hAnsi="標楷體"/>
              </w:rPr>
            </w:pPr>
            <w:r w:rsidRPr="00990718">
              <w:rPr>
                <w:rFonts w:ascii="標楷體" w:eastAsia="標楷體" w:hAnsi="標楷體" w:hint="eastAsia"/>
              </w:rPr>
              <w:t>投標廠商用印</w:t>
            </w:r>
          </w:p>
        </w:tc>
        <w:tc>
          <w:tcPr>
            <w:tcW w:w="1579" w:type="dxa"/>
            <w:gridSpan w:val="2"/>
          </w:tcPr>
          <w:p w14:paraId="0BFE1E1B" w14:textId="77777777" w:rsidR="00100F88" w:rsidRPr="00990718" w:rsidRDefault="00100F88" w:rsidP="00751F15">
            <w:pPr>
              <w:spacing w:beforeLines="50" w:before="180" w:line="300" w:lineRule="exact"/>
              <w:jc w:val="center"/>
              <w:rPr>
                <w:rFonts w:ascii="標楷體" w:eastAsia="標楷體" w:hAnsi="標楷體"/>
              </w:rPr>
            </w:pPr>
            <w:r w:rsidRPr="00990718">
              <w:rPr>
                <w:rFonts w:ascii="標楷體" w:eastAsia="標楷體" w:hAnsi="標楷體" w:hint="eastAsia"/>
              </w:rPr>
              <w:t>負責人用印</w:t>
            </w:r>
          </w:p>
        </w:tc>
      </w:tr>
    </w:tbl>
    <w:p w14:paraId="52EB2D72" w14:textId="77777777" w:rsidR="00100F88" w:rsidRDefault="00100F88" w:rsidP="00100F88">
      <w:pPr>
        <w:spacing w:before="120" w:after="120" w:line="200" w:lineRule="exact"/>
        <w:jc w:val="both"/>
        <w:rPr>
          <w:rFonts w:ascii="標楷體" w:eastAsia="標楷體" w:hAnsi="標楷體"/>
        </w:rPr>
      </w:pPr>
      <w:proofErr w:type="gramStart"/>
      <w:r>
        <w:rPr>
          <w:rFonts w:ascii="標楷體" w:eastAsia="標楷體" w:hAnsi="標楷體" w:hint="eastAsia"/>
        </w:rPr>
        <w:t>＊</w:t>
      </w:r>
      <w:proofErr w:type="gramEnd"/>
      <w:r>
        <w:rPr>
          <w:rFonts w:ascii="標楷體" w:eastAsia="標楷體" w:hAnsi="標楷體" w:hint="eastAsia"/>
        </w:rPr>
        <w:t>以下表內文件，請</w:t>
      </w:r>
      <w:r w:rsidR="00990718">
        <w:rPr>
          <w:rFonts w:ascii="標楷體" w:eastAsia="標楷體" w:hAnsi="標楷體" w:hint="eastAsia"/>
        </w:rPr>
        <w:t>依序</w:t>
      </w:r>
      <w:r>
        <w:rPr>
          <w:rFonts w:ascii="標楷體" w:eastAsia="標楷體" w:hAnsi="標楷體" w:hint="eastAsia"/>
        </w:rPr>
        <w:t>封裝於資格封內</w:t>
      </w:r>
    </w:p>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9"/>
        <w:gridCol w:w="4509"/>
        <w:gridCol w:w="2397"/>
        <w:gridCol w:w="1488"/>
        <w:gridCol w:w="600"/>
        <w:gridCol w:w="596"/>
        <w:gridCol w:w="15"/>
      </w:tblGrid>
      <w:tr w:rsidR="00100F88" w14:paraId="3321E4DE" w14:textId="77777777" w:rsidTr="00751F15">
        <w:trPr>
          <w:trHeight w:val="554"/>
          <w:jc w:val="center"/>
        </w:trPr>
        <w:tc>
          <w:tcPr>
            <w:tcW w:w="10314" w:type="dxa"/>
            <w:gridSpan w:val="7"/>
            <w:tcBorders>
              <w:bottom w:val="single" w:sz="8" w:space="0" w:color="auto"/>
            </w:tcBorders>
            <w:vAlign w:val="center"/>
          </w:tcPr>
          <w:p w14:paraId="233B4063" w14:textId="77777777" w:rsidR="00100F88" w:rsidRPr="006A6003" w:rsidRDefault="00100F88" w:rsidP="00FE7FEE">
            <w:pPr>
              <w:spacing w:line="300" w:lineRule="exact"/>
              <w:jc w:val="center"/>
              <w:rPr>
                <w:rFonts w:ascii="標楷體" w:eastAsia="標楷體" w:hAnsi="標楷體"/>
                <w:sz w:val="28"/>
                <w:szCs w:val="28"/>
              </w:rPr>
            </w:pPr>
            <w:r w:rsidRPr="006A6003">
              <w:rPr>
                <w:rFonts w:ascii="標楷體" w:eastAsia="標楷體" w:hAnsi="標楷體" w:hint="eastAsia"/>
                <w:sz w:val="28"/>
                <w:szCs w:val="28"/>
              </w:rPr>
              <w:t>投標廠商應具備之證明文件</w:t>
            </w:r>
          </w:p>
        </w:tc>
      </w:tr>
      <w:tr w:rsidR="00751F15" w:rsidRPr="00990718" w14:paraId="21941661" w14:textId="77777777" w:rsidTr="00FE7FEE">
        <w:trPr>
          <w:gridAfter w:val="1"/>
          <w:wAfter w:w="15" w:type="dxa"/>
          <w:trHeight w:val="554"/>
          <w:jc w:val="center"/>
        </w:trPr>
        <w:tc>
          <w:tcPr>
            <w:tcW w:w="7615" w:type="dxa"/>
            <w:gridSpan w:val="3"/>
            <w:tcBorders>
              <w:top w:val="single" w:sz="12" w:space="0" w:color="auto"/>
              <w:left w:val="single" w:sz="12" w:space="0" w:color="auto"/>
              <w:bottom w:val="single" w:sz="4" w:space="0" w:color="auto"/>
              <w:right w:val="single" w:sz="4" w:space="0" w:color="auto"/>
            </w:tcBorders>
            <w:vAlign w:val="center"/>
          </w:tcPr>
          <w:p w14:paraId="3655D664" w14:textId="77777777" w:rsidR="00751F15" w:rsidRPr="00990718" w:rsidRDefault="00751F15" w:rsidP="00751F15">
            <w:pPr>
              <w:snapToGrid w:val="0"/>
              <w:spacing w:line="300" w:lineRule="exact"/>
              <w:jc w:val="center"/>
              <w:rPr>
                <w:rFonts w:ascii="標楷體" w:eastAsia="標楷體" w:hAnsi="標楷體"/>
              </w:rPr>
            </w:pPr>
            <w:r w:rsidRPr="00990718">
              <w:rPr>
                <w:rFonts w:ascii="標楷體" w:eastAsia="標楷體" w:hAnsi="標楷體" w:hint="eastAsia"/>
                <w:b/>
              </w:rPr>
              <w:t>基本資格證明文件</w:t>
            </w:r>
          </w:p>
        </w:tc>
        <w:tc>
          <w:tcPr>
            <w:tcW w:w="1488" w:type="dxa"/>
            <w:tcBorders>
              <w:top w:val="single" w:sz="12" w:space="0" w:color="auto"/>
              <w:left w:val="single" w:sz="4" w:space="0" w:color="auto"/>
              <w:bottom w:val="single" w:sz="4" w:space="0" w:color="auto"/>
              <w:right w:val="single" w:sz="12" w:space="0" w:color="auto"/>
            </w:tcBorders>
            <w:vAlign w:val="center"/>
          </w:tcPr>
          <w:p w14:paraId="160E8795" w14:textId="77777777" w:rsidR="00FE7FEE" w:rsidRPr="00FE7FEE" w:rsidRDefault="00FE7FEE" w:rsidP="00FE7FEE">
            <w:pPr>
              <w:snapToGrid w:val="0"/>
              <w:spacing w:line="300" w:lineRule="exact"/>
              <w:jc w:val="center"/>
              <w:rPr>
                <w:rFonts w:ascii="標楷體" w:eastAsia="標楷體" w:hAnsi="標楷體"/>
                <w:b/>
              </w:rPr>
            </w:pPr>
            <w:r w:rsidRPr="00FE7FEE">
              <w:rPr>
                <w:rFonts w:ascii="標楷體" w:eastAsia="標楷體" w:hAnsi="標楷體" w:hint="eastAsia"/>
                <w:b/>
              </w:rPr>
              <w:t>廠商</w:t>
            </w:r>
          </w:p>
          <w:p w14:paraId="46741D05" w14:textId="77777777" w:rsidR="00751F15" w:rsidRPr="00FE7FEE" w:rsidRDefault="00FE7FEE" w:rsidP="00FE7FEE">
            <w:pPr>
              <w:snapToGrid w:val="0"/>
              <w:spacing w:line="300" w:lineRule="exact"/>
              <w:jc w:val="center"/>
              <w:rPr>
                <w:rFonts w:ascii="標楷體" w:eastAsia="標楷體" w:hAnsi="標楷體"/>
                <w:b/>
              </w:rPr>
            </w:pPr>
            <w:r w:rsidRPr="00FE7FEE">
              <w:rPr>
                <w:rFonts w:ascii="標楷體" w:eastAsia="標楷體" w:hAnsi="標楷體" w:hint="eastAsia"/>
                <w:b/>
              </w:rPr>
              <w:t>自我檢核</w:t>
            </w:r>
          </w:p>
        </w:tc>
        <w:tc>
          <w:tcPr>
            <w:tcW w:w="1196" w:type="dxa"/>
            <w:gridSpan w:val="2"/>
            <w:tcBorders>
              <w:top w:val="single" w:sz="4" w:space="0" w:color="auto"/>
              <w:left w:val="single" w:sz="12" w:space="0" w:color="auto"/>
              <w:bottom w:val="single" w:sz="4" w:space="0" w:color="auto"/>
              <w:right w:val="single" w:sz="4" w:space="0" w:color="auto"/>
            </w:tcBorders>
            <w:vAlign w:val="center"/>
          </w:tcPr>
          <w:p w14:paraId="6F8A2400" w14:textId="77777777" w:rsidR="00751F15" w:rsidRDefault="00751F15" w:rsidP="00751F15">
            <w:pPr>
              <w:spacing w:line="300" w:lineRule="exact"/>
              <w:jc w:val="center"/>
            </w:pPr>
            <w:r w:rsidRPr="004210FB">
              <w:rPr>
                <w:rFonts w:ascii="標楷體" w:eastAsia="標楷體" w:hAnsi="標楷體" w:hint="eastAsia"/>
              </w:rPr>
              <w:t>是否具備</w:t>
            </w:r>
          </w:p>
        </w:tc>
      </w:tr>
      <w:tr w:rsidR="00751F15" w:rsidRPr="00990718" w14:paraId="241105CE"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single" w:sz="4" w:space="0" w:color="auto"/>
            </w:tcBorders>
            <w:vAlign w:val="center"/>
          </w:tcPr>
          <w:p w14:paraId="492B3CD0" w14:textId="77777777" w:rsidR="00751F15" w:rsidRPr="00990718" w:rsidRDefault="00751F15" w:rsidP="00751F15">
            <w:pPr>
              <w:snapToGrid w:val="0"/>
              <w:spacing w:line="300" w:lineRule="exact"/>
              <w:jc w:val="center"/>
              <w:rPr>
                <w:rFonts w:ascii="標楷體" w:eastAsia="標楷體" w:hAnsi="標楷體"/>
              </w:rPr>
            </w:pPr>
            <w:proofErr w:type="gramStart"/>
            <w:r>
              <w:rPr>
                <w:rFonts w:ascii="標楷體" w:eastAsia="標楷體" w:hAnsi="標楷體" w:hint="eastAsia"/>
              </w:rPr>
              <w:t>一</w:t>
            </w:r>
            <w:proofErr w:type="gramEnd"/>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1AC8CC89" w14:textId="77777777" w:rsidR="00751F15" w:rsidRPr="00990718" w:rsidRDefault="00751F15" w:rsidP="00751F15">
            <w:pPr>
              <w:snapToGrid w:val="0"/>
              <w:spacing w:line="300" w:lineRule="exact"/>
              <w:ind w:left="572" w:hanging="572"/>
              <w:jc w:val="both"/>
              <w:rPr>
                <w:rFonts w:ascii="標楷體" w:eastAsia="標楷體" w:hAnsi="標楷體"/>
              </w:rPr>
            </w:pPr>
            <w:r w:rsidRPr="00990718">
              <w:rPr>
                <w:rFonts w:ascii="標楷體" w:eastAsia="標楷體" w:hAnsi="標楷體" w:hint="eastAsia"/>
              </w:rPr>
              <w:t>投標廠商資格審查表</w:t>
            </w:r>
          </w:p>
        </w:tc>
        <w:tc>
          <w:tcPr>
            <w:tcW w:w="1488" w:type="dxa"/>
            <w:tcBorders>
              <w:top w:val="single" w:sz="4" w:space="0" w:color="auto"/>
              <w:left w:val="single" w:sz="4" w:space="0" w:color="auto"/>
              <w:bottom w:val="single" w:sz="4" w:space="0" w:color="auto"/>
              <w:right w:val="single" w:sz="12" w:space="0" w:color="auto"/>
            </w:tcBorders>
            <w:vAlign w:val="center"/>
          </w:tcPr>
          <w:p w14:paraId="245B567F" w14:textId="77777777" w:rsidR="00751F15" w:rsidRPr="00990718" w:rsidRDefault="00751F15" w:rsidP="00751F15">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5F121EDA" w14:textId="77777777" w:rsidR="00751F15" w:rsidRPr="00990718" w:rsidRDefault="00751F15" w:rsidP="00751F15">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55366D6E" w14:textId="77777777" w:rsidR="00751F15" w:rsidRPr="00990718" w:rsidRDefault="00751F15" w:rsidP="00751F15">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751F15" w:rsidRPr="00990718" w14:paraId="4851669D"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single" w:sz="4" w:space="0" w:color="auto"/>
            </w:tcBorders>
            <w:vAlign w:val="center"/>
          </w:tcPr>
          <w:p w14:paraId="3C187871" w14:textId="77777777" w:rsidR="00751F15" w:rsidRPr="00990718" w:rsidRDefault="00751F15" w:rsidP="00751F15">
            <w:pPr>
              <w:snapToGrid w:val="0"/>
              <w:spacing w:line="300" w:lineRule="exact"/>
              <w:ind w:left="572" w:hanging="572"/>
              <w:jc w:val="center"/>
              <w:rPr>
                <w:rFonts w:ascii="標楷體" w:eastAsia="標楷體" w:hAnsi="標楷體"/>
              </w:rPr>
            </w:pPr>
            <w:r>
              <w:rPr>
                <w:rFonts w:ascii="標楷體" w:eastAsia="標楷體" w:hAnsi="標楷體" w:hint="eastAsia"/>
              </w:rPr>
              <w:t>二</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11D16145" w14:textId="77777777" w:rsidR="00751F15" w:rsidRPr="00704937" w:rsidRDefault="00751F15" w:rsidP="00751F15">
            <w:pPr>
              <w:snapToGrid w:val="0"/>
              <w:spacing w:line="300" w:lineRule="exact"/>
              <w:ind w:left="572" w:hanging="572"/>
              <w:jc w:val="both"/>
              <w:rPr>
                <w:rFonts w:ascii="標楷體" w:eastAsia="標楷體" w:hAnsi="標楷體"/>
              </w:rPr>
            </w:pPr>
            <w:r w:rsidRPr="00704937">
              <w:rPr>
                <w:rFonts w:ascii="標楷體" w:eastAsia="標楷體" w:hAnsi="標楷體" w:hint="eastAsia"/>
              </w:rPr>
              <w:t>公司登記證明書或公司(商業)登記資料</w:t>
            </w:r>
          </w:p>
          <w:p w14:paraId="288D3BDB" w14:textId="77777777" w:rsidR="00751F15" w:rsidRPr="00990718" w:rsidRDefault="00751F15" w:rsidP="00751F15">
            <w:pPr>
              <w:snapToGrid w:val="0"/>
              <w:spacing w:line="300" w:lineRule="exact"/>
              <w:ind w:left="572" w:hanging="572"/>
              <w:jc w:val="both"/>
              <w:rPr>
                <w:rFonts w:ascii="標楷體" w:eastAsia="標楷體" w:hAnsi="標楷體"/>
              </w:rPr>
            </w:pPr>
            <w:r w:rsidRPr="00704937">
              <w:rPr>
                <w:rFonts w:ascii="標楷體" w:eastAsia="標楷體" w:hAnsi="標楷體" w:hint="eastAsia"/>
              </w:rPr>
              <w:t>(下載網址：http://gcis.nat.gov.tw/index.jsp)（影本）。</w:t>
            </w:r>
          </w:p>
        </w:tc>
        <w:tc>
          <w:tcPr>
            <w:tcW w:w="1488" w:type="dxa"/>
            <w:tcBorders>
              <w:top w:val="single" w:sz="4" w:space="0" w:color="auto"/>
              <w:left w:val="single" w:sz="4" w:space="0" w:color="auto"/>
              <w:bottom w:val="single" w:sz="4" w:space="0" w:color="auto"/>
              <w:right w:val="single" w:sz="12" w:space="0" w:color="auto"/>
            </w:tcBorders>
            <w:vAlign w:val="center"/>
          </w:tcPr>
          <w:p w14:paraId="4D3E0558" w14:textId="77777777" w:rsidR="00751F15" w:rsidRPr="00990718" w:rsidRDefault="00751F15" w:rsidP="00751F15">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5F5FD111" w14:textId="77777777" w:rsidR="00751F15" w:rsidRPr="00990718" w:rsidRDefault="00751F15" w:rsidP="00751F15">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79E459AE" w14:textId="77777777" w:rsidR="00751F15" w:rsidRPr="00990718" w:rsidRDefault="00751F15" w:rsidP="00751F15">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751F15" w:rsidRPr="00990718" w14:paraId="5CC0F9F2"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single" w:sz="4" w:space="0" w:color="auto"/>
            </w:tcBorders>
            <w:vAlign w:val="center"/>
          </w:tcPr>
          <w:p w14:paraId="75DA7F5B" w14:textId="77777777" w:rsidR="00751F15" w:rsidRPr="00990718" w:rsidRDefault="00751F15" w:rsidP="00751F15">
            <w:pPr>
              <w:snapToGrid w:val="0"/>
              <w:spacing w:line="300" w:lineRule="exact"/>
              <w:ind w:left="480" w:hangingChars="200" w:hanging="480"/>
              <w:jc w:val="center"/>
              <w:rPr>
                <w:rFonts w:ascii="標楷體" w:eastAsia="標楷體" w:hAnsi="標楷體"/>
              </w:rPr>
            </w:pPr>
            <w:r>
              <w:rPr>
                <w:rFonts w:ascii="標楷體" w:eastAsia="標楷體" w:hAnsi="標楷體" w:hint="eastAsia"/>
              </w:rPr>
              <w:t>三</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5A54BC98" w14:textId="77777777" w:rsidR="00751F15" w:rsidRPr="00990718" w:rsidRDefault="00751F15" w:rsidP="00FE7FEE">
            <w:pPr>
              <w:snapToGrid w:val="0"/>
              <w:spacing w:line="300" w:lineRule="exact"/>
              <w:jc w:val="both"/>
              <w:rPr>
                <w:rFonts w:ascii="標楷體" w:eastAsia="標楷體" w:hAnsi="標楷體"/>
              </w:rPr>
            </w:pPr>
            <w:r w:rsidRPr="00704937">
              <w:rPr>
                <w:rFonts w:ascii="標楷體" w:eastAsia="標楷體" w:hAnsi="標楷體" w:hint="eastAsia"/>
              </w:rPr>
              <w:t>稅捐機關核發之最近一期營業稅完稅證明、結算申報書或免稅證明。</w:t>
            </w:r>
            <w:r>
              <w:rPr>
                <w:rFonts w:ascii="標楷體" w:eastAsia="標楷體" w:hAnsi="標楷體" w:hint="eastAsia"/>
              </w:rPr>
              <w:t>(</w:t>
            </w:r>
            <w:r w:rsidRPr="00704937">
              <w:rPr>
                <w:rFonts w:ascii="標楷體" w:eastAsia="標楷體" w:hAnsi="標楷體" w:hint="eastAsia"/>
              </w:rPr>
              <w:t>新設立且未屆第一期營業稅繳納期限者，得以主管</w:t>
            </w:r>
            <w:proofErr w:type="gramStart"/>
            <w:r w:rsidRPr="00704937">
              <w:rPr>
                <w:rFonts w:ascii="標楷體" w:eastAsia="標楷體" w:hAnsi="標楷體" w:hint="eastAsia"/>
              </w:rPr>
              <w:t>稽</w:t>
            </w:r>
            <w:proofErr w:type="gramEnd"/>
            <w:r w:rsidRPr="00704937">
              <w:rPr>
                <w:rFonts w:ascii="標楷體" w:eastAsia="標楷體" w:hAnsi="標楷體" w:hint="eastAsia"/>
              </w:rPr>
              <w:t>徵機關核發之登記公函及統一發票購票證相關文件代之。</w:t>
            </w:r>
            <w:r>
              <w:rPr>
                <w:rFonts w:ascii="標楷體" w:eastAsia="標楷體" w:hAnsi="標楷體" w:hint="eastAsia"/>
              </w:rPr>
              <w:t>)</w:t>
            </w:r>
          </w:p>
        </w:tc>
        <w:tc>
          <w:tcPr>
            <w:tcW w:w="1488" w:type="dxa"/>
            <w:tcBorders>
              <w:top w:val="single" w:sz="4" w:space="0" w:color="auto"/>
              <w:left w:val="single" w:sz="4" w:space="0" w:color="auto"/>
              <w:bottom w:val="single" w:sz="4" w:space="0" w:color="auto"/>
              <w:right w:val="single" w:sz="12" w:space="0" w:color="auto"/>
            </w:tcBorders>
            <w:vAlign w:val="center"/>
          </w:tcPr>
          <w:p w14:paraId="7FD3FAD7" w14:textId="77777777" w:rsidR="00751F15" w:rsidRPr="00990718" w:rsidRDefault="00751F15" w:rsidP="00751F15">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024B1254" w14:textId="77777777" w:rsidR="00751F15" w:rsidRPr="00990718" w:rsidRDefault="00751F15" w:rsidP="00751F15">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150ADCB0" w14:textId="77777777" w:rsidR="00751F15" w:rsidRPr="00990718" w:rsidRDefault="00751F15" w:rsidP="00751F15">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FE7FEE" w:rsidRPr="00990718" w14:paraId="7147DACD"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single" w:sz="4" w:space="0" w:color="auto"/>
            </w:tcBorders>
            <w:vAlign w:val="center"/>
          </w:tcPr>
          <w:p w14:paraId="7241979F" w14:textId="77777777" w:rsidR="00FE7FEE" w:rsidRPr="00990718" w:rsidRDefault="00FE7FEE" w:rsidP="00751F15">
            <w:pPr>
              <w:snapToGrid w:val="0"/>
              <w:spacing w:line="300" w:lineRule="exact"/>
              <w:jc w:val="center"/>
              <w:rPr>
                <w:rFonts w:ascii="標楷體" w:eastAsia="標楷體" w:hAnsi="標楷體"/>
              </w:rPr>
            </w:pPr>
            <w:r>
              <w:rPr>
                <w:rFonts w:ascii="標楷體" w:eastAsia="標楷體" w:hAnsi="標楷體" w:hint="eastAsia"/>
              </w:rPr>
              <w:t>四</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59629F61" w14:textId="77777777" w:rsidR="00FE7FEE" w:rsidRPr="00FA4FFE" w:rsidRDefault="00FE7FEE" w:rsidP="00751F15">
            <w:pPr>
              <w:snapToGrid w:val="0"/>
              <w:spacing w:line="300" w:lineRule="exact"/>
              <w:jc w:val="both"/>
              <w:rPr>
                <w:rFonts w:ascii="標楷體" w:eastAsia="標楷體" w:hAnsi="標楷體"/>
              </w:rPr>
            </w:pPr>
            <w:r w:rsidRPr="00FA4FFE">
              <w:rPr>
                <w:rFonts w:ascii="標楷體" w:eastAsia="標楷體" w:hAnsi="標楷體" w:hint="eastAsia"/>
              </w:rPr>
              <w:t>廠商信用之證明。</w:t>
            </w:r>
            <w:r>
              <w:rPr>
                <w:rFonts w:ascii="標楷體" w:eastAsia="標楷體" w:hAnsi="標楷體" w:hint="eastAsia"/>
              </w:rPr>
              <w:t>(</w:t>
            </w:r>
            <w:r w:rsidRPr="00FA4FFE">
              <w:rPr>
                <w:rFonts w:ascii="標楷體" w:eastAsia="標楷體" w:hAnsi="標楷體" w:hint="eastAsia"/>
              </w:rPr>
              <w:t>如票據交換機構或受理查詢之金融機構於截止投標日之前半年內所出具之非拒絕往來戶及最近</w:t>
            </w:r>
            <w:proofErr w:type="gramStart"/>
            <w:r w:rsidRPr="00FA4FFE">
              <w:rPr>
                <w:rFonts w:ascii="標楷體" w:eastAsia="標楷體" w:hAnsi="標楷體" w:hint="eastAsia"/>
              </w:rPr>
              <w:t>三</w:t>
            </w:r>
            <w:proofErr w:type="gramEnd"/>
            <w:r w:rsidRPr="00FA4FFE">
              <w:rPr>
                <w:rFonts w:ascii="標楷體" w:eastAsia="標楷體" w:hAnsi="標楷體" w:hint="eastAsia"/>
              </w:rPr>
              <w:t>年內無退票紀錄證明、會計師簽證之財務報表或金融機構或徵信機構出具之信用證明等。</w:t>
            </w:r>
            <w:r>
              <w:rPr>
                <w:rFonts w:ascii="標楷體" w:eastAsia="標楷體" w:hAnsi="標楷體" w:hint="eastAsia"/>
              </w:rPr>
              <w:t>)</w:t>
            </w:r>
          </w:p>
        </w:tc>
        <w:tc>
          <w:tcPr>
            <w:tcW w:w="1488" w:type="dxa"/>
            <w:tcBorders>
              <w:top w:val="single" w:sz="4" w:space="0" w:color="auto"/>
              <w:left w:val="single" w:sz="4" w:space="0" w:color="auto"/>
              <w:bottom w:val="single" w:sz="4" w:space="0" w:color="auto"/>
              <w:right w:val="single" w:sz="12" w:space="0" w:color="auto"/>
            </w:tcBorders>
            <w:vAlign w:val="center"/>
          </w:tcPr>
          <w:p w14:paraId="37892661" w14:textId="77777777" w:rsidR="00FE7FEE" w:rsidRPr="00990718" w:rsidRDefault="00FE7FEE" w:rsidP="00751F15">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23921E6C" w14:textId="77777777" w:rsidR="00FE7FEE" w:rsidRPr="00990718" w:rsidRDefault="00FE7FEE" w:rsidP="00751F15">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37A5DE24" w14:textId="77777777" w:rsidR="00FE7FEE" w:rsidRPr="00990718" w:rsidRDefault="00FE7FEE" w:rsidP="00751F15">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FE7FEE" w:rsidRPr="00990718" w14:paraId="4A98D8A5"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nil"/>
            </w:tcBorders>
            <w:vAlign w:val="center"/>
          </w:tcPr>
          <w:p w14:paraId="6CA1CE80" w14:textId="77777777" w:rsidR="00FE7FEE" w:rsidRPr="00990718" w:rsidRDefault="00FE7FEE" w:rsidP="00751F15">
            <w:pPr>
              <w:snapToGrid w:val="0"/>
              <w:spacing w:line="300" w:lineRule="exact"/>
              <w:ind w:left="606" w:hanging="606"/>
              <w:jc w:val="center"/>
              <w:rPr>
                <w:rFonts w:ascii="標楷體" w:eastAsia="標楷體" w:hAnsi="標楷體"/>
              </w:rPr>
            </w:pPr>
            <w:r>
              <w:rPr>
                <w:rFonts w:ascii="標楷體" w:eastAsia="標楷體" w:hAnsi="標楷體" w:hint="eastAsia"/>
              </w:rPr>
              <w:t>五</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167BF139" w14:textId="30CEAECA" w:rsidR="00C71C67" w:rsidRDefault="00C71C67" w:rsidP="00FE7FEE">
            <w:pPr>
              <w:snapToGrid w:val="0"/>
              <w:spacing w:line="300" w:lineRule="exact"/>
              <w:jc w:val="both"/>
              <w:rPr>
                <w:rFonts w:ascii="標楷體" w:eastAsia="標楷體" w:hAnsi="標楷體"/>
              </w:rPr>
            </w:pPr>
            <w:r>
              <w:rPr>
                <w:rFonts w:ascii="標楷體" w:eastAsia="標楷體" w:hAnsi="標楷體" w:hint="eastAsia"/>
              </w:rPr>
              <w:t>廠商資格證明：</w:t>
            </w:r>
            <w:r w:rsidR="00875BA9">
              <w:rPr>
                <w:rFonts w:ascii="標楷體" w:eastAsia="標楷體" w:hAnsi="標楷體" w:hint="eastAsia"/>
              </w:rPr>
              <w:t>E</w:t>
            </w:r>
            <w:r w:rsidR="00D9313F">
              <w:rPr>
                <w:rFonts w:ascii="標楷體" w:eastAsia="標楷體" w:hAnsi="標楷體" w:hint="eastAsia"/>
              </w:rPr>
              <w:t>801060</w:t>
            </w:r>
            <w:r w:rsidR="00D9313F">
              <w:rPr>
                <w:rFonts w:ascii="標楷體" w:eastAsia="標楷體" w:hAnsi="標楷體" w:hint="eastAsia"/>
                <w:color w:val="000000"/>
                <w:spacing w:val="-12"/>
                <w:sz w:val="22"/>
                <w:szCs w:val="22"/>
              </w:rPr>
              <w:t>室內裝修</w:t>
            </w:r>
            <w:r w:rsidR="00875BA9" w:rsidRPr="00875BA9">
              <w:rPr>
                <w:rFonts w:ascii="標楷體" w:eastAsia="標楷體" w:hAnsi="標楷體" w:hint="eastAsia"/>
                <w:color w:val="000000"/>
                <w:spacing w:val="-12"/>
                <w:sz w:val="22"/>
                <w:szCs w:val="22"/>
              </w:rPr>
              <w:t>業</w:t>
            </w:r>
          </w:p>
          <w:p w14:paraId="2BE1E0C3" w14:textId="04145021" w:rsidR="00FE7FEE" w:rsidRPr="00C71C67" w:rsidRDefault="00C71C67" w:rsidP="00FE7FEE">
            <w:pPr>
              <w:snapToGrid w:val="0"/>
              <w:spacing w:line="300" w:lineRule="exact"/>
              <w:jc w:val="both"/>
              <w:rPr>
                <w:rFonts w:ascii="標楷體" w:eastAsia="標楷體" w:hAnsi="標楷體"/>
                <w:color w:val="FF0000"/>
              </w:rPr>
            </w:pPr>
            <w:r w:rsidRPr="00C71C67">
              <w:rPr>
                <w:rFonts w:ascii="標楷體" w:eastAsia="標楷體" w:hAnsi="標楷體" w:hint="eastAsia"/>
                <w:color w:val="FF0000"/>
              </w:rPr>
              <w:t>實績</w:t>
            </w:r>
            <w:r w:rsidR="00FE7FEE" w:rsidRPr="00C71C67">
              <w:rPr>
                <w:rFonts w:ascii="標楷體" w:eastAsia="標楷體" w:hAnsi="標楷體" w:hint="eastAsia"/>
                <w:color w:val="FF0000"/>
              </w:rPr>
              <w:t>證明</w:t>
            </w:r>
            <w:r w:rsidRPr="00C71C67">
              <w:rPr>
                <w:rFonts w:ascii="標楷體" w:eastAsia="標楷體" w:hAnsi="標楷體" w:hint="eastAsia"/>
                <w:color w:val="FF0000"/>
              </w:rPr>
              <w:t>達</w:t>
            </w:r>
            <w:r w:rsidR="00D9313F">
              <w:rPr>
                <w:rFonts w:ascii="標楷體" w:eastAsia="標楷體" w:hAnsi="標楷體" w:hint="eastAsia"/>
                <w:color w:val="FF0000"/>
              </w:rPr>
              <w:t>3</w:t>
            </w:r>
            <w:r w:rsidR="003B5CA0">
              <w:rPr>
                <w:rFonts w:ascii="標楷體" w:eastAsia="標楷體" w:hAnsi="標楷體" w:hint="eastAsia"/>
                <w:color w:val="FF0000"/>
              </w:rPr>
              <w:t>00</w:t>
            </w:r>
            <w:r w:rsidRPr="00C71C67">
              <w:rPr>
                <w:rFonts w:ascii="標楷體" w:eastAsia="標楷體" w:hAnsi="標楷體" w:hint="eastAsia"/>
                <w:color w:val="FF0000"/>
              </w:rPr>
              <w:t>萬元(含)以上。</w:t>
            </w:r>
          </w:p>
          <w:p w14:paraId="13787681" w14:textId="1A52C62D" w:rsidR="00FE7FEE" w:rsidRPr="00990718" w:rsidRDefault="00C71C67" w:rsidP="00FE7FEE">
            <w:pPr>
              <w:snapToGrid w:val="0"/>
              <w:spacing w:line="300" w:lineRule="exact"/>
              <w:ind w:left="240" w:hangingChars="100" w:hanging="240"/>
              <w:jc w:val="both"/>
              <w:rPr>
                <w:rFonts w:ascii="標楷體" w:eastAsia="標楷體" w:hAnsi="標楷體"/>
              </w:rPr>
            </w:pPr>
            <w:r w:rsidRPr="00C71C67">
              <w:rPr>
                <w:rFonts w:ascii="標楷體" w:eastAsia="標楷體" w:hAnsi="標楷體" w:hint="eastAsia"/>
                <w:color w:val="FF0000"/>
              </w:rPr>
              <w:t>資本總額達</w:t>
            </w:r>
            <w:r w:rsidR="00D9313F">
              <w:rPr>
                <w:rFonts w:ascii="標楷體" w:eastAsia="標楷體" w:hAnsi="標楷體" w:hint="eastAsia"/>
                <w:color w:val="FF0000"/>
              </w:rPr>
              <w:t>1</w:t>
            </w:r>
            <w:r w:rsidR="003B5CA0">
              <w:rPr>
                <w:rFonts w:ascii="標楷體" w:eastAsia="標楷體" w:hAnsi="標楷體" w:hint="eastAsia"/>
                <w:color w:val="FF0000"/>
              </w:rPr>
              <w:t>00</w:t>
            </w:r>
            <w:r w:rsidRPr="00C71C67">
              <w:rPr>
                <w:rFonts w:ascii="標楷體" w:eastAsia="標楷體" w:hAnsi="標楷體" w:hint="eastAsia"/>
                <w:color w:val="FF0000"/>
              </w:rPr>
              <w:t>萬元(含)以上。</w:t>
            </w:r>
          </w:p>
        </w:tc>
        <w:tc>
          <w:tcPr>
            <w:tcW w:w="1488" w:type="dxa"/>
            <w:tcBorders>
              <w:top w:val="single" w:sz="4" w:space="0" w:color="auto"/>
              <w:left w:val="single" w:sz="4" w:space="0" w:color="auto"/>
              <w:bottom w:val="single" w:sz="4" w:space="0" w:color="auto"/>
              <w:right w:val="single" w:sz="12" w:space="0" w:color="auto"/>
            </w:tcBorders>
            <w:vAlign w:val="center"/>
          </w:tcPr>
          <w:p w14:paraId="0F66E84A" w14:textId="77777777" w:rsidR="00FE7FEE" w:rsidRPr="00990718" w:rsidRDefault="00FE7FEE" w:rsidP="00751F15">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79EA25E9" w14:textId="77777777" w:rsidR="00FE7FEE" w:rsidRPr="00990718" w:rsidRDefault="00FE7FEE" w:rsidP="00751F15">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26BD6357" w14:textId="77777777" w:rsidR="00FE7FEE" w:rsidRPr="00990718" w:rsidRDefault="00FE7FEE" w:rsidP="00751F15">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FE7FEE" w:rsidRPr="00990718" w14:paraId="7184F9AB"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nil"/>
            </w:tcBorders>
            <w:vAlign w:val="center"/>
          </w:tcPr>
          <w:p w14:paraId="64BC1C30" w14:textId="77777777" w:rsidR="00FE7FEE" w:rsidRPr="00990718" w:rsidRDefault="00FE7FEE" w:rsidP="00751F15">
            <w:pPr>
              <w:snapToGrid w:val="0"/>
              <w:spacing w:line="300" w:lineRule="exact"/>
              <w:ind w:left="600" w:hanging="600"/>
              <w:jc w:val="center"/>
              <w:rPr>
                <w:rFonts w:ascii="標楷體" w:eastAsia="標楷體" w:hAnsi="標楷體"/>
              </w:rPr>
            </w:pPr>
            <w:r>
              <w:rPr>
                <w:rFonts w:ascii="標楷體" w:eastAsia="標楷體" w:hAnsi="標楷體" w:hint="eastAsia"/>
              </w:rPr>
              <w:t>六</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1F924D02" w14:textId="77777777" w:rsidR="00FE7FEE" w:rsidRPr="00990718" w:rsidRDefault="00FE7FEE" w:rsidP="00751F15">
            <w:pPr>
              <w:snapToGrid w:val="0"/>
              <w:spacing w:line="300" w:lineRule="exact"/>
              <w:jc w:val="both"/>
              <w:rPr>
                <w:rFonts w:ascii="標楷體" w:eastAsia="標楷體" w:hAnsi="標楷體"/>
              </w:rPr>
            </w:pPr>
            <w:r w:rsidRPr="00751F15">
              <w:rPr>
                <w:rFonts w:ascii="標楷體" w:eastAsia="標楷體" w:hAnsi="標楷體" w:hint="eastAsia"/>
              </w:rPr>
              <w:t>投標廠商授權書</w:t>
            </w:r>
          </w:p>
        </w:tc>
        <w:tc>
          <w:tcPr>
            <w:tcW w:w="1488" w:type="dxa"/>
            <w:tcBorders>
              <w:top w:val="single" w:sz="4" w:space="0" w:color="auto"/>
              <w:left w:val="single" w:sz="4" w:space="0" w:color="auto"/>
              <w:bottom w:val="single" w:sz="4" w:space="0" w:color="auto"/>
              <w:right w:val="single" w:sz="12" w:space="0" w:color="auto"/>
            </w:tcBorders>
            <w:vAlign w:val="center"/>
          </w:tcPr>
          <w:p w14:paraId="4AA10AF6" w14:textId="77777777" w:rsidR="00FE7FEE" w:rsidRPr="00990718" w:rsidRDefault="00FE7FEE" w:rsidP="00751F15">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1F2E52EA" w14:textId="77777777" w:rsidR="00FE7FEE" w:rsidRPr="00990718" w:rsidRDefault="00FE7FEE" w:rsidP="00751F15">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4F2FA2CA" w14:textId="77777777" w:rsidR="00FE7FEE" w:rsidRPr="00990718" w:rsidRDefault="00FE7FEE" w:rsidP="00751F15">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826F15" w:rsidRPr="00990718" w14:paraId="15672FBE"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nil"/>
            </w:tcBorders>
            <w:vAlign w:val="center"/>
          </w:tcPr>
          <w:p w14:paraId="156B109B" w14:textId="77777777" w:rsidR="00826F15" w:rsidRPr="00990718" w:rsidRDefault="00826F15" w:rsidP="00B26EB4">
            <w:pPr>
              <w:snapToGrid w:val="0"/>
              <w:spacing w:line="300" w:lineRule="exact"/>
              <w:ind w:left="600" w:hanging="600"/>
              <w:jc w:val="center"/>
              <w:rPr>
                <w:rFonts w:ascii="標楷體" w:eastAsia="標楷體" w:hAnsi="標楷體"/>
              </w:rPr>
            </w:pPr>
            <w:r>
              <w:rPr>
                <w:rFonts w:ascii="標楷體" w:eastAsia="標楷體" w:hAnsi="標楷體" w:hint="eastAsia"/>
              </w:rPr>
              <w:t>七</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4768CAF9" w14:textId="77777777" w:rsidR="00826F15" w:rsidRPr="00990718" w:rsidRDefault="00826F15" w:rsidP="00B26EB4">
            <w:pPr>
              <w:snapToGrid w:val="0"/>
              <w:spacing w:line="300" w:lineRule="exact"/>
              <w:jc w:val="both"/>
              <w:rPr>
                <w:rFonts w:ascii="標楷體" w:eastAsia="標楷體" w:hAnsi="標楷體"/>
              </w:rPr>
            </w:pPr>
            <w:r w:rsidRPr="00751F15">
              <w:rPr>
                <w:rFonts w:ascii="標楷體" w:eastAsia="標楷體" w:hAnsi="標楷體" w:hint="eastAsia"/>
              </w:rPr>
              <w:t>投標廠商聲明書</w:t>
            </w:r>
          </w:p>
        </w:tc>
        <w:tc>
          <w:tcPr>
            <w:tcW w:w="1488" w:type="dxa"/>
            <w:tcBorders>
              <w:top w:val="single" w:sz="4" w:space="0" w:color="auto"/>
              <w:left w:val="single" w:sz="4" w:space="0" w:color="auto"/>
              <w:bottom w:val="single" w:sz="4" w:space="0" w:color="auto"/>
              <w:right w:val="single" w:sz="12" w:space="0" w:color="auto"/>
            </w:tcBorders>
            <w:vAlign w:val="center"/>
          </w:tcPr>
          <w:p w14:paraId="1A3F82EF" w14:textId="77777777" w:rsidR="00826F15" w:rsidRPr="00990718" w:rsidRDefault="00826F15" w:rsidP="00B26EB4">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118EC173" w14:textId="77777777" w:rsidR="00826F15" w:rsidRPr="00990718" w:rsidRDefault="00826F15" w:rsidP="00B26EB4">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2CA01C37" w14:textId="77777777" w:rsidR="00826F15" w:rsidRPr="00990718" w:rsidRDefault="00826F15" w:rsidP="00B26EB4">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826F15" w:rsidRPr="00990718" w14:paraId="64641E5B" w14:textId="77777777" w:rsidTr="00B26EB4">
        <w:trPr>
          <w:gridAfter w:val="1"/>
          <w:wAfter w:w="15" w:type="dxa"/>
          <w:trHeight w:val="20"/>
          <w:jc w:val="center"/>
        </w:trPr>
        <w:tc>
          <w:tcPr>
            <w:tcW w:w="709" w:type="dxa"/>
            <w:tcBorders>
              <w:top w:val="single" w:sz="4" w:space="0" w:color="auto"/>
              <w:left w:val="single" w:sz="12" w:space="0" w:color="auto"/>
              <w:bottom w:val="single" w:sz="12" w:space="0" w:color="auto"/>
              <w:right w:val="nil"/>
            </w:tcBorders>
            <w:vAlign w:val="center"/>
          </w:tcPr>
          <w:p w14:paraId="329F439F" w14:textId="77777777" w:rsidR="00826F15" w:rsidRPr="00990718" w:rsidRDefault="00826F15" w:rsidP="00751F15">
            <w:pPr>
              <w:snapToGrid w:val="0"/>
              <w:spacing w:line="300" w:lineRule="exact"/>
              <w:ind w:left="600" w:hanging="600"/>
              <w:jc w:val="center"/>
              <w:rPr>
                <w:rFonts w:ascii="標楷體" w:eastAsia="標楷體" w:hAnsi="標楷體"/>
              </w:rPr>
            </w:pPr>
            <w:r>
              <w:rPr>
                <w:rFonts w:ascii="標楷體" w:eastAsia="標楷體" w:hAnsi="標楷體" w:hint="eastAsia"/>
              </w:rPr>
              <w:t>八</w:t>
            </w:r>
          </w:p>
        </w:tc>
        <w:tc>
          <w:tcPr>
            <w:tcW w:w="6906" w:type="dxa"/>
            <w:gridSpan w:val="2"/>
            <w:tcBorders>
              <w:top w:val="single" w:sz="4" w:space="0" w:color="auto"/>
              <w:left w:val="single" w:sz="4" w:space="0" w:color="auto"/>
              <w:bottom w:val="single" w:sz="12" w:space="0" w:color="auto"/>
              <w:right w:val="single" w:sz="4" w:space="0" w:color="auto"/>
            </w:tcBorders>
            <w:vAlign w:val="center"/>
          </w:tcPr>
          <w:p w14:paraId="22F1FC10" w14:textId="77777777" w:rsidR="00826F15" w:rsidRPr="00990718" w:rsidRDefault="00826F15" w:rsidP="00751F15">
            <w:pPr>
              <w:snapToGrid w:val="0"/>
              <w:spacing w:line="300" w:lineRule="exact"/>
              <w:jc w:val="both"/>
              <w:rPr>
                <w:rFonts w:ascii="標楷體" w:eastAsia="標楷體" w:hAnsi="標楷體"/>
              </w:rPr>
            </w:pPr>
            <w:proofErr w:type="gramStart"/>
            <w:r w:rsidRPr="00826F15">
              <w:rPr>
                <w:rFonts w:ascii="標楷體" w:eastAsia="標楷體" w:hAnsi="標楷體" w:hint="eastAsia"/>
              </w:rPr>
              <w:t>押</w:t>
            </w:r>
            <w:proofErr w:type="gramEnd"/>
            <w:r w:rsidRPr="00826F15">
              <w:rPr>
                <w:rFonts w:ascii="標楷體" w:eastAsia="標楷體" w:hAnsi="標楷體" w:hint="eastAsia"/>
              </w:rPr>
              <w:t>標金票據（裝入自備</w:t>
            </w:r>
            <w:proofErr w:type="gramStart"/>
            <w:r w:rsidRPr="00826F15">
              <w:rPr>
                <w:rFonts w:ascii="標楷體" w:eastAsia="標楷體" w:hAnsi="標楷體" w:hint="eastAsia"/>
              </w:rPr>
              <w:t>押</w:t>
            </w:r>
            <w:proofErr w:type="gramEnd"/>
            <w:r w:rsidRPr="00826F15">
              <w:rPr>
                <w:rFonts w:ascii="標楷體" w:eastAsia="標楷體" w:hAnsi="標楷體" w:hint="eastAsia"/>
              </w:rPr>
              <w:t>標金封袋內密封，封面須註明</w:t>
            </w:r>
            <w:proofErr w:type="gramStart"/>
            <w:r w:rsidRPr="00826F15">
              <w:rPr>
                <w:rFonts w:ascii="標楷體" w:eastAsia="標楷體" w:hAnsi="標楷體" w:hint="eastAsia"/>
              </w:rPr>
              <w:t>押</w:t>
            </w:r>
            <w:proofErr w:type="gramEnd"/>
            <w:r w:rsidRPr="00826F15">
              <w:rPr>
                <w:rFonts w:ascii="標楷體" w:eastAsia="標楷體" w:hAnsi="標楷體" w:hint="eastAsia"/>
              </w:rPr>
              <w:t>標金）。</w:t>
            </w:r>
          </w:p>
        </w:tc>
        <w:tc>
          <w:tcPr>
            <w:tcW w:w="1488" w:type="dxa"/>
            <w:tcBorders>
              <w:top w:val="single" w:sz="4" w:space="0" w:color="auto"/>
              <w:left w:val="single" w:sz="4" w:space="0" w:color="auto"/>
              <w:bottom w:val="single" w:sz="12" w:space="0" w:color="auto"/>
              <w:right w:val="single" w:sz="12" w:space="0" w:color="auto"/>
            </w:tcBorders>
            <w:vAlign w:val="center"/>
          </w:tcPr>
          <w:p w14:paraId="385FA85C" w14:textId="77777777" w:rsidR="00826F15" w:rsidRPr="00990718" w:rsidRDefault="00826F15" w:rsidP="00751F15">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48CAB441" w14:textId="77777777" w:rsidR="00826F15" w:rsidRPr="00990718" w:rsidRDefault="00826F15" w:rsidP="00751F15">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2371EB7F" w14:textId="77777777" w:rsidR="00826F15" w:rsidRPr="00990718" w:rsidRDefault="00826F15" w:rsidP="00751F15">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826F15" w14:paraId="05F709AE" w14:textId="77777777" w:rsidTr="00751F15">
        <w:trPr>
          <w:trHeight w:val="20"/>
          <w:jc w:val="center"/>
        </w:trPr>
        <w:tc>
          <w:tcPr>
            <w:tcW w:w="10314" w:type="dxa"/>
            <w:gridSpan w:val="7"/>
            <w:tcBorders>
              <w:top w:val="nil"/>
              <w:bottom w:val="single" w:sz="4" w:space="0" w:color="auto"/>
            </w:tcBorders>
            <w:vAlign w:val="center"/>
          </w:tcPr>
          <w:p w14:paraId="6FED843D" w14:textId="77777777" w:rsidR="00826F15" w:rsidRPr="00990718" w:rsidRDefault="00826F15" w:rsidP="00AA483C">
            <w:pPr>
              <w:snapToGrid w:val="0"/>
              <w:spacing w:line="320" w:lineRule="exact"/>
              <w:jc w:val="both"/>
              <w:rPr>
                <w:rFonts w:ascii="標楷體" w:eastAsia="標楷體" w:hAnsi="標楷體"/>
              </w:rPr>
            </w:pPr>
            <w:r w:rsidRPr="00990718">
              <w:rPr>
                <w:rFonts w:ascii="標楷體" w:eastAsia="標楷體" w:hAnsi="標楷體" w:hint="eastAsia"/>
              </w:rPr>
              <w:t>總評：</w:t>
            </w:r>
            <w:r w:rsidRPr="00643BEB">
              <w:rPr>
                <w:rFonts w:ascii="標楷體" w:eastAsia="標楷體" w:hAnsi="標楷體" w:hint="eastAsia"/>
                <w:color w:val="FF0000"/>
                <w:sz w:val="28"/>
                <w:szCs w:val="28"/>
              </w:rPr>
              <w:t>是否合格（有任何一項不合格即視為資格不符，不得參與標案）□ 是 □ 否</w:t>
            </w:r>
          </w:p>
        </w:tc>
      </w:tr>
      <w:tr w:rsidR="00826F15" w14:paraId="02502433" w14:textId="77777777" w:rsidTr="00751F15">
        <w:trPr>
          <w:trHeight w:val="20"/>
          <w:jc w:val="center"/>
        </w:trPr>
        <w:tc>
          <w:tcPr>
            <w:tcW w:w="10314" w:type="dxa"/>
            <w:gridSpan w:val="7"/>
            <w:tcBorders>
              <w:top w:val="single" w:sz="4" w:space="0" w:color="auto"/>
              <w:left w:val="single" w:sz="4" w:space="0" w:color="auto"/>
              <w:bottom w:val="single" w:sz="4" w:space="0" w:color="auto"/>
              <w:right w:val="single" w:sz="4" w:space="0" w:color="auto"/>
            </w:tcBorders>
          </w:tcPr>
          <w:p w14:paraId="713B12E1" w14:textId="77777777" w:rsidR="00826F15" w:rsidRDefault="00826F15" w:rsidP="00100F88">
            <w:pPr>
              <w:spacing w:line="320" w:lineRule="exact"/>
              <w:jc w:val="center"/>
              <w:rPr>
                <w:rFonts w:ascii="標楷體" w:eastAsia="標楷體" w:hAnsi="標楷體"/>
                <w:b/>
                <w:sz w:val="22"/>
              </w:rPr>
            </w:pPr>
            <w:r>
              <w:rPr>
                <w:rFonts w:ascii="標楷體" w:eastAsia="標楷體" w:hAnsi="標楷體" w:hint="eastAsia"/>
                <w:b/>
                <w:sz w:val="22"/>
              </w:rPr>
              <w:t>審核人員簽章</w:t>
            </w:r>
          </w:p>
        </w:tc>
      </w:tr>
      <w:tr w:rsidR="00826F15" w14:paraId="7A1A5797" w14:textId="77777777" w:rsidTr="00751F15">
        <w:trPr>
          <w:cantSplit/>
          <w:trHeight w:val="20"/>
          <w:jc w:val="center"/>
        </w:trPr>
        <w:tc>
          <w:tcPr>
            <w:tcW w:w="5218" w:type="dxa"/>
            <w:gridSpan w:val="2"/>
            <w:tcBorders>
              <w:top w:val="single" w:sz="4" w:space="0" w:color="auto"/>
            </w:tcBorders>
          </w:tcPr>
          <w:p w14:paraId="57895FB7" w14:textId="77777777" w:rsidR="00826F15" w:rsidRDefault="00826F15" w:rsidP="00100F88">
            <w:pPr>
              <w:spacing w:line="320" w:lineRule="exact"/>
              <w:jc w:val="center"/>
              <w:rPr>
                <w:rFonts w:ascii="標楷體" w:eastAsia="標楷體" w:hAnsi="標楷體"/>
                <w:sz w:val="20"/>
              </w:rPr>
            </w:pPr>
            <w:r>
              <w:rPr>
                <w:rFonts w:ascii="標楷體" w:eastAsia="標楷體" w:hAnsi="標楷體" w:hint="eastAsia"/>
                <w:sz w:val="20"/>
              </w:rPr>
              <w:t>業務承辦單位</w:t>
            </w:r>
          </w:p>
        </w:tc>
        <w:tc>
          <w:tcPr>
            <w:tcW w:w="5096" w:type="dxa"/>
            <w:gridSpan w:val="5"/>
            <w:tcBorders>
              <w:top w:val="single" w:sz="4" w:space="0" w:color="auto"/>
            </w:tcBorders>
          </w:tcPr>
          <w:p w14:paraId="4C29C93F" w14:textId="77777777" w:rsidR="00826F15" w:rsidRDefault="00826F15" w:rsidP="00100F88">
            <w:pPr>
              <w:spacing w:line="320" w:lineRule="exact"/>
              <w:jc w:val="center"/>
              <w:rPr>
                <w:rFonts w:ascii="標楷體" w:eastAsia="標楷體" w:hAnsi="標楷體"/>
                <w:sz w:val="20"/>
              </w:rPr>
            </w:pPr>
            <w:r>
              <w:rPr>
                <w:rFonts w:ascii="標楷體" w:eastAsia="標楷體" w:hAnsi="標楷體" w:hint="eastAsia"/>
                <w:sz w:val="20"/>
              </w:rPr>
              <w:t>規劃使用單位</w:t>
            </w:r>
          </w:p>
        </w:tc>
      </w:tr>
      <w:tr w:rsidR="00826F15" w14:paraId="0F97DF66" w14:textId="77777777" w:rsidTr="00C71C67">
        <w:trPr>
          <w:cantSplit/>
          <w:trHeight w:val="1287"/>
          <w:jc w:val="center"/>
        </w:trPr>
        <w:tc>
          <w:tcPr>
            <w:tcW w:w="5218" w:type="dxa"/>
            <w:gridSpan w:val="2"/>
          </w:tcPr>
          <w:p w14:paraId="5F9F36A9" w14:textId="77777777" w:rsidR="00826F15" w:rsidRDefault="00826F15" w:rsidP="00100F88">
            <w:pPr>
              <w:spacing w:line="320" w:lineRule="exact"/>
              <w:jc w:val="both"/>
              <w:rPr>
                <w:rFonts w:ascii="標楷體" w:eastAsia="標楷體" w:hAnsi="標楷體"/>
                <w:sz w:val="20"/>
              </w:rPr>
            </w:pPr>
          </w:p>
        </w:tc>
        <w:tc>
          <w:tcPr>
            <w:tcW w:w="5096" w:type="dxa"/>
            <w:gridSpan w:val="5"/>
          </w:tcPr>
          <w:p w14:paraId="7A00E681" w14:textId="77777777" w:rsidR="00826F15" w:rsidRDefault="00826F15" w:rsidP="00100F88">
            <w:pPr>
              <w:spacing w:line="320" w:lineRule="exact"/>
              <w:jc w:val="both"/>
              <w:rPr>
                <w:rFonts w:ascii="標楷體" w:eastAsia="標楷體" w:hAnsi="標楷體"/>
                <w:sz w:val="20"/>
              </w:rPr>
            </w:pPr>
          </w:p>
        </w:tc>
      </w:tr>
    </w:tbl>
    <w:p w14:paraId="5061FB55" w14:textId="77777777" w:rsidR="00100F88" w:rsidRDefault="00100F88" w:rsidP="00AA483C"/>
    <w:sectPr w:rsidR="00100F88" w:rsidSect="003B5CA0">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8C11F" w14:textId="77777777" w:rsidR="00360CCF" w:rsidRDefault="00360CCF">
      <w:r>
        <w:separator/>
      </w:r>
    </w:p>
  </w:endnote>
  <w:endnote w:type="continuationSeparator" w:id="0">
    <w:p w14:paraId="47084A1E" w14:textId="77777777" w:rsidR="00360CCF" w:rsidRDefault="00360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9B6F4" w14:textId="77777777" w:rsidR="00360CCF" w:rsidRDefault="00360CCF">
      <w:r>
        <w:separator/>
      </w:r>
    </w:p>
  </w:footnote>
  <w:footnote w:type="continuationSeparator" w:id="0">
    <w:p w14:paraId="13950DCE" w14:textId="77777777" w:rsidR="00360CCF" w:rsidRDefault="00360C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C92E9D"/>
    <w:multiLevelType w:val="multilevel"/>
    <w:tmpl w:val="E8BE42D0"/>
    <w:lvl w:ilvl="0">
      <w:start w:val="1"/>
      <w:numFmt w:val="ideographLegalTraditional"/>
      <w:pStyle w:val="1"/>
      <w:suff w:val="nothing"/>
      <w:lvlText w:val="%1、"/>
      <w:lvlJc w:val="left"/>
      <w:pPr>
        <w:ind w:left="7145" w:hanging="425"/>
      </w:pPr>
      <w:rPr>
        <w:rFonts w:ascii="標楷體" w:eastAsia="標楷體" w:hAnsi="標楷體" w:hint="eastAsia"/>
      </w:rPr>
    </w:lvl>
    <w:lvl w:ilvl="1">
      <w:start w:val="1"/>
      <w:numFmt w:val="taiwaneseCountingThousand"/>
      <w:pStyle w:val="2"/>
      <w:suff w:val="nothing"/>
      <w:lvlText w:val="%2、"/>
      <w:lvlJc w:val="left"/>
      <w:pPr>
        <w:ind w:left="567" w:hanging="567"/>
      </w:pPr>
      <w:rPr>
        <w:rFonts w:hint="eastAsia"/>
        <w:lang w:val="en-US"/>
      </w:rPr>
    </w:lvl>
    <w:lvl w:ilvl="2">
      <w:start w:val="1"/>
      <w:numFmt w:val="taiwaneseCountingThousand"/>
      <w:pStyle w:val="3"/>
      <w:suff w:val="nothing"/>
      <w:lvlText w:val="(%3) "/>
      <w:lvlJc w:val="left"/>
      <w:pPr>
        <w:ind w:left="8138" w:hanging="567"/>
      </w:pPr>
      <w:rPr>
        <w:rFonts w:hint="eastAsia"/>
      </w:rPr>
    </w:lvl>
    <w:lvl w:ilvl="3">
      <w:start w:val="1"/>
      <w:numFmt w:val="decimalFullWidth"/>
      <w:pStyle w:val="4"/>
      <w:suff w:val="nothing"/>
      <w:lvlText w:val="%4、"/>
      <w:lvlJc w:val="left"/>
      <w:pPr>
        <w:ind w:left="8704" w:hanging="708"/>
      </w:pPr>
      <w:rPr>
        <w:rFonts w:hint="eastAsia"/>
      </w:rPr>
    </w:lvl>
    <w:lvl w:ilvl="4">
      <w:start w:val="1"/>
      <w:numFmt w:val="decimal"/>
      <w:pStyle w:val="5"/>
      <w:suff w:val="nothing"/>
      <w:lvlText w:val="(%5)、"/>
      <w:lvlJc w:val="left"/>
      <w:pPr>
        <w:ind w:left="9271" w:hanging="850"/>
      </w:pPr>
      <w:rPr>
        <w:rFonts w:hint="eastAsia"/>
      </w:rPr>
    </w:lvl>
    <w:lvl w:ilvl="5">
      <w:start w:val="1"/>
      <w:numFmt w:val="decimalEnclosedCircle"/>
      <w:pStyle w:val="6"/>
      <w:suff w:val="nothing"/>
      <w:lvlText w:val="%6、"/>
      <w:lvlJc w:val="left"/>
      <w:pPr>
        <w:ind w:left="9980" w:hanging="1134"/>
      </w:pPr>
      <w:rPr>
        <w:rFonts w:hint="eastAsia"/>
      </w:rPr>
    </w:lvl>
    <w:lvl w:ilvl="6">
      <w:start w:val="1"/>
      <w:numFmt w:val="none"/>
      <w:pStyle w:val="7"/>
      <w:suff w:val="nothing"/>
      <w:lvlText w:val=""/>
      <w:lvlJc w:val="left"/>
      <w:pPr>
        <w:ind w:left="10547" w:hanging="1276"/>
      </w:pPr>
      <w:rPr>
        <w:rFonts w:hint="eastAsia"/>
      </w:rPr>
    </w:lvl>
    <w:lvl w:ilvl="7">
      <w:start w:val="1"/>
      <w:numFmt w:val="none"/>
      <w:pStyle w:val="8"/>
      <w:suff w:val="nothing"/>
      <w:lvlText w:val=""/>
      <w:lvlJc w:val="left"/>
      <w:pPr>
        <w:ind w:left="11114" w:hanging="1418"/>
      </w:pPr>
      <w:rPr>
        <w:rFonts w:hint="eastAsia"/>
      </w:rPr>
    </w:lvl>
    <w:lvl w:ilvl="8">
      <w:start w:val="1"/>
      <w:numFmt w:val="none"/>
      <w:pStyle w:val="9"/>
      <w:suff w:val="nothing"/>
      <w:lvlText w:val=""/>
      <w:lvlJc w:val="left"/>
      <w:pPr>
        <w:ind w:left="11822" w:hanging="1700"/>
      </w:pPr>
      <w:rPr>
        <w:rFonts w:hint="eastAsia"/>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蔡坤益">
    <w15:presenceInfo w15:providerId="AD" w15:userId="S-1-5-21-2126866347-828928120-689510791-61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F88"/>
    <w:rsid w:val="0001713D"/>
    <w:rsid w:val="000D631E"/>
    <w:rsid w:val="000F361D"/>
    <w:rsid w:val="000F4854"/>
    <w:rsid w:val="00100F88"/>
    <w:rsid w:val="00137638"/>
    <w:rsid w:val="00144234"/>
    <w:rsid w:val="001973E7"/>
    <w:rsid w:val="001D49CF"/>
    <w:rsid w:val="00276FC1"/>
    <w:rsid w:val="002A547D"/>
    <w:rsid w:val="002F79A3"/>
    <w:rsid w:val="00360CCF"/>
    <w:rsid w:val="003B5CA0"/>
    <w:rsid w:val="00474D52"/>
    <w:rsid w:val="00504368"/>
    <w:rsid w:val="00510C8F"/>
    <w:rsid w:val="00514FA2"/>
    <w:rsid w:val="00580451"/>
    <w:rsid w:val="00643BEB"/>
    <w:rsid w:val="00645189"/>
    <w:rsid w:val="006461D8"/>
    <w:rsid w:val="006468CB"/>
    <w:rsid w:val="00655C95"/>
    <w:rsid w:val="006A6003"/>
    <w:rsid w:val="006B26AC"/>
    <w:rsid w:val="00704937"/>
    <w:rsid w:val="00751F15"/>
    <w:rsid w:val="0080014A"/>
    <w:rsid w:val="008064A5"/>
    <w:rsid w:val="00826F15"/>
    <w:rsid w:val="00843123"/>
    <w:rsid w:val="00875BA9"/>
    <w:rsid w:val="008953C5"/>
    <w:rsid w:val="008E4F7F"/>
    <w:rsid w:val="009313F8"/>
    <w:rsid w:val="00943556"/>
    <w:rsid w:val="00990718"/>
    <w:rsid w:val="009A1B56"/>
    <w:rsid w:val="00A04414"/>
    <w:rsid w:val="00AA3295"/>
    <w:rsid w:val="00AA483C"/>
    <w:rsid w:val="00B26EB4"/>
    <w:rsid w:val="00B40C5D"/>
    <w:rsid w:val="00BB0EBC"/>
    <w:rsid w:val="00BD3370"/>
    <w:rsid w:val="00BE4F2C"/>
    <w:rsid w:val="00BE6588"/>
    <w:rsid w:val="00BF53EB"/>
    <w:rsid w:val="00C40417"/>
    <w:rsid w:val="00C71C67"/>
    <w:rsid w:val="00C901FF"/>
    <w:rsid w:val="00D43B23"/>
    <w:rsid w:val="00D9313F"/>
    <w:rsid w:val="00D9662D"/>
    <w:rsid w:val="00DC109C"/>
    <w:rsid w:val="00DD3BDB"/>
    <w:rsid w:val="00E14DE7"/>
    <w:rsid w:val="00F11B57"/>
    <w:rsid w:val="00FA4FFE"/>
    <w:rsid w:val="00FE005F"/>
    <w:rsid w:val="00FE0265"/>
    <w:rsid w:val="00FE7FE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BB903D"/>
  <w15:chartTrackingRefBased/>
  <w15:docId w15:val="{6B00300B-AC96-4E0B-AC70-97DB10163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00F88"/>
    <w:pPr>
      <w:widowControl w:val="0"/>
    </w:pPr>
    <w:rPr>
      <w:kern w:val="2"/>
      <w:sz w:val="24"/>
      <w:szCs w:val="24"/>
    </w:rPr>
  </w:style>
  <w:style w:type="paragraph" w:styleId="1">
    <w:name w:val="heading 1"/>
    <w:next w:val="a"/>
    <w:qFormat/>
    <w:rsid w:val="00100F88"/>
    <w:pPr>
      <w:keepNext/>
      <w:numPr>
        <w:numId w:val="1"/>
      </w:numPr>
      <w:snapToGrid w:val="0"/>
      <w:spacing w:before="120" w:after="120"/>
      <w:ind w:left="848" w:hangingChars="212" w:hanging="848"/>
      <w:jc w:val="center"/>
      <w:outlineLvl w:val="0"/>
    </w:pPr>
    <w:rPr>
      <w:rFonts w:ascii="Arial" w:eastAsia="標楷體" w:hAnsi="Arial"/>
      <w:kern w:val="52"/>
      <w:sz w:val="40"/>
      <w:szCs w:val="52"/>
    </w:rPr>
  </w:style>
  <w:style w:type="paragraph" w:styleId="2">
    <w:name w:val="heading 2"/>
    <w:basedOn w:val="a"/>
    <w:next w:val="a0"/>
    <w:qFormat/>
    <w:rsid w:val="00100F88"/>
    <w:pPr>
      <w:numPr>
        <w:ilvl w:val="1"/>
        <w:numId w:val="1"/>
      </w:numPr>
      <w:tabs>
        <w:tab w:val="left" w:pos="560"/>
      </w:tabs>
      <w:snapToGrid w:val="0"/>
      <w:spacing w:beforeLines="50" w:before="180" w:after="180"/>
      <w:ind w:left="560" w:hangingChars="200" w:hanging="560"/>
      <w:outlineLvl w:val="1"/>
    </w:pPr>
    <w:rPr>
      <w:rFonts w:eastAsia="標楷體"/>
      <w:sz w:val="28"/>
      <w:szCs w:val="28"/>
    </w:rPr>
  </w:style>
  <w:style w:type="paragraph" w:styleId="3">
    <w:name w:val="heading 3"/>
    <w:basedOn w:val="a"/>
    <w:next w:val="a0"/>
    <w:qFormat/>
    <w:rsid w:val="00100F88"/>
    <w:pPr>
      <w:numPr>
        <w:ilvl w:val="2"/>
        <w:numId w:val="1"/>
      </w:numPr>
      <w:snapToGrid w:val="0"/>
      <w:spacing w:beforeLines="20" w:before="20" w:afterLines="20" w:after="20"/>
      <w:ind w:leftChars="253" w:left="820"/>
      <w:outlineLvl w:val="2"/>
    </w:pPr>
    <w:rPr>
      <w:rFonts w:ascii="Arial" w:eastAsia="標楷體" w:hAnsi="Arial"/>
      <w:sz w:val="28"/>
      <w:szCs w:val="20"/>
    </w:rPr>
  </w:style>
  <w:style w:type="paragraph" w:styleId="4">
    <w:name w:val="heading 4"/>
    <w:basedOn w:val="a"/>
    <w:next w:val="a0"/>
    <w:qFormat/>
    <w:rsid w:val="00100F88"/>
    <w:pPr>
      <w:keepNext/>
      <w:numPr>
        <w:ilvl w:val="3"/>
        <w:numId w:val="1"/>
      </w:numPr>
      <w:snapToGrid w:val="0"/>
      <w:spacing w:beforeLines="20" w:before="20" w:afterLines="20" w:after="20"/>
      <w:ind w:leftChars="450" w:left="650" w:hangingChars="200" w:hanging="200"/>
      <w:outlineLvl w:val="3"/>
    </w:pPr>
    <w:rPr>
      <w:rFonts w:ascii="Arial" w:eastAsia="標楷體" w:hAnsi="Arial"/>
      <w:sz w:val="28"/>
      <w:szCs w:val="20"/>
    </w:rPr>
  </w:style>
  <w:style w:type="paragraph" w:styleId="5">
    <w:name w:val="heading 5"/>
    <w:basedOn w:val="a"/>
    <w:next w:val="a0"/>
    <w:qFormat/>
    <w:rsid w:val="00100F88"/>
    <w:pPr>
      <w:keepNext/>
      <w:numPr>
        <w:ilvl w:val="4"/>
        <w:numId w:val="1"/>
      </w:numPr>
      <w:snapToGrid w:val="0"/>
      <w:spacing w:beforeLines="50" w:before="50" w:afterLines="50" w:after="50" w:line="720" w:lineRule="auto"/>
      <w:ind w:leftChars="253" w:left="253"/>
      <w:outlineLvl w:val="4"/>
    </w:pPr>
    <w:rPr>
      <w:rFonts w:ascii="Arial" w:eastAsia="標楷體" w:hAnsi="Arial"/>
      <w:b/>
      <w:sz w:val="36"/>
      <w:szCs w:val="20"/>
    </w:rPr>
  </w:style>
  <w:style w:type="paragraph" w:styleId="6">
    <w:name w:val="heading 6"/>
    <w:basedOn w:val="a"/>
    <w:next w:val="a0"/>
    <w:qFormat/>
    <w:rsid w:val="00100F88"/>
    <w:pPr>
      <w:keepNext/>
      <w:numPr>
        <w:ilvl w:val="5"/>
        <w:numId w:val="1"/>
      </w:numPr>
      <w:snapToGrid w:val="0"/>
      <w:spacing w:beforeLines="50" w:before="50" w:afterLines="50" w:after="50" w:line="720" w:lineRule="auto"/>
      <w:ind w:leftChars="253" w:left="253"/>
      <w:outlineLvl w:val="5"/>
    </w:pPr>
    <w:rPr>
      <w:rFonts w:ascii="Arial" w:eastAsia="標楷體" w:hAnsi="Arial"/>
      <w:sz w:val="36"/>
      <w:szCs w:val="20"/>
    </w:rPr>
  </w:style>
  <w:style w:type="paragraph" w:styleId="7">
    <w:name w:val="heading 7"/>
    <w:basedOn w:val="a"/>
    <w:next w:val="a0"/>
    <w:qFormat/>
    <w:rsid w:val="00100F88"/>
    <w:pPr>
      <w:keepNext/>
      <w:numPr>
        <w:ilvl w:val="6"/>
        <w:numId w:val="1"/>
      </w:numPr>
      <w:snapToGrid w:val="0"/>
      <w:spacing w:beforeLines="50" w:before="50" w:afterLines="50" w:after="50" w:line="720" w:lineRule="auto"/>
      <w:ind w:leftChars="253" w:left="253"/>
      <w:outlineLvl w:val="6"/>
    </w:pPr>
    <w:rPr>
      <w:rFonts w:ascii="Arial" w:eastAsia="標楷體" w:hAnsi="Arial"/>
      <w:b/>
      <w:sz w:val="36"/>
      <w:szCs w:val="20"/>
    </w:rPr>
  </w:style>
  <w:style w:type="paragraph" w:styleId="8">
    <w:name w:val="heading 8"/>
    <w:basedOn w:val="a"/>
    <w:next w:val="a0"/>
    <w:qFormat/>
    <w:rsid w:val="00100F88"/>
    <w:pPr>
      <w:keepNext/>
      <w:numPr>
        <w:ilvl w:val="7"/>
        <w:numId w:val="1"/>
      </w:numPr>
      <w:snapToGrid w:val="0"/>
      <w:spacing w:beforeLines="50" w:before="50" w:afterLines="50" w:after="50" w:line="720" w:lineRule="auto"/>
      <w:ind w:leftChars="253" w:left="253"/>
      <w:outlineLvl w:val="7"/>
    </w:pPr>
    <w:rPr>
      <w:rFonts w:ascii="Arial" w:eastAsia="標楷體" w:hAnsi="Arial"/>
      <w:sz w:val="36"/>
      <w:szCs w:val="20"/>
    </w:rPr>
  </w:style>
  <w:style w:type="paragraph" w:styleId="9">
    <w:name w:val="heading 9"/>
    <w:basedOn w:val="a"/>
    <w:next w:val="a0"/>
    <w:qFormat/>
    <w:rsid w:val="00100F88"/>
    <w:pPr>
      <w:keepNext/>
      <w:numPr>
        <w:ilvl w:val="8"/>
        <w:numId w:val="1"/>
      </w:numPr>
      <w:snapToGrid w:val="0"/>
      <w:spacing w:beforeLines="50" w:before="50" w:afterLines="50" w:after="50" w:line="720" w:lineRule="auto"/>
      <w:ind w:leftChars="253" w:left="253"/>
      <w:outlineLvl w:val="8"/>
    </w:pPr>
    <w:rPr>
      <w:rFonts w:ascii="Arial" w:eastAsia="標楷體" w:hAnsi="Arial"/>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純文字1"/>
    <w:basedOn w:val="a"/>
    <w:rsid w:val="00100F88"/>
    <w:pPr>
      <w:adjustRightInd w:val="0"/>
      <w:textAlignment w:val="baseline"/>
    </w:pPr>
    <w:rPr>
      <w:rFonts w:ascii="細明體" w:eastAsia="細明體" w:hAnsi="Courier New"/>
      <w:szCs w:val="20"/>
    </w:rPr>
  </w:style>
  <w:style w:type="paragraph" w:customStyle="1" w:styleId="a4">
    <w:name w:val="附表一"/>
    <w:basedOn w:val="a"/>
    <w:rsid w:val="00100F88"/>
    <w:pPr>
      <w:snapToGrid w:val="0"/>
      <w:spacing w:beforeLines="50" w:before="180"/>
      <w:jc w:val="center"/>
    </w:pPr>
    <w:rPr>
      <w:rFonts w:ascii="標楷體" w:eastAsia="標楷體"/>
      <w:sz w:val="28"/>
    </w:rPr>
  </w:style>
  <w:style w:type="paragraph" w:styleId="a5">
    <w:name w:val="header"/>
    <w:basedOn w:val="a"/>
    <w:rsid w:val="00100F88"/>
    <w:pPr>
      <w:tabs>
        <w:tab w:val="center" w:pos="4153"/>
        <w:tab w:val="right" w:pos="8306"/>
      </w:tabs>
      <w:snapToGrid w:val="0"/>
    </w:pPr>
    <w:rPr>
      <w:sz w:val="20"/>
      <w:szCs w:val="20"/>
    </w:rPr>
  </w:style>
  <w:style w:type="paragraph" w:styleId="a6">
    <w:name w:val="footer"/>
    <w:basedOn w:val="a"/>
    <w:rsid w:val="00100F88"/>
    <w:pPr>
      <w:tabs>
        <w:tab w:val="center" w:pos="4153"/>
        <w:tab w:val="right" w:pos="8306"/>
      </w:tabs>
      <w:snapToGrid w:val="0"/>
    </w:pPr>
    <w:rPr>
      <w:sz w:val="20"/>
      <w:szCs w:val="20"/>
    </w:rPr>
  </w:style>
  <w:style w:type="paragraph" w:styleId="a0">
    <w:name w:val="Normal Indent"/>
    <w:basedOn w:val="a"/>
    <w:rsid w:val="00100F88"/>
    <w:pPr>
      <w:ind w:leftChars="200" w:left="480"/>
    </w:pPr>
  </w:style>
  <w:style w:type="paragraph" w:styleId="a7">
    <w:name w:val="Revision"/>
    <w:hidden/>
    <w:uiPriority w:val="99"/>
    <w:semiHidden/>
    <w:rsid w:val="006468CB"/>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641</Characters>
  <Application>Microsoft Office Word</Application>
  <DocSecurity>0</DocSecurity>
  <Lines>5</Lines>
  <Paragraphs>1</Paragraphs>
  <ScaleCrop>false</ScaleCrop>
  <Company>pts</Company>
  <LinksUpToDate>false</LinksUpToDate>
  <CharactersWithSpaces>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投標廠商資格審查表</dc:title>
  <dc:subject/>
  <dc:creator>itv51047</dc:creator>
  <cp:keywords/>
  <dc:description/>
  <cp:lastModifiedBy>蔡坤益</cp:lastModifiedBy>
  <cp:revision>2</cp:revision>
  <cp:lastPrinted>2015-09-11T07:48:00Z</cp:lastPrinted>
  <dcterms:created xsi:type="dcterms:W3CDTF">2024-12-26T11:11:00Z</dcterms:created>
  <dcterms:modified xsi:type="dcterms:W3CDTF">2024-12-26T11:11:00Z</dcterms:modified>
</cp:coreProperties>
</file>