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94C1A" w14:textId="77777777" w:rsidR="00387DDD" w:rsidRDefault="004C16CA" w:rsidP="009468EE">
      <w:pPr>
        <w:jc w:val="center"/>
        <w:rPr>
          <w:rFonts w:ascii="標楷體" w:eastAsia="標楷體" w:hAnsi="標楷體"/>
          <w:sz w:val="32"/>
          <w:szCs w:val="32"/>
        </w:rPr>
      </w:pP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14:paraId="37195823" w14:textId="39FADC54" w:rsidR="00084D97" w:rsidRDefault="004C16CA" w:rsidP="004C16CA">
      <w:pPr>
        <w:spacing w:line="400" w:lineRule="exact"/>
        <w:rPr>
          <w:rFonts w:ascii="標楷體" w:eastAsia="標楷體" w:hAnsi="標楷體"/>
          <w:bCs/>
          <w:sz w:val="26"/>
          <w:szCs w:val="26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E975B5" w:rsidRPr="00E975B5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FF"/>
        </w:rPr>
        <w:t>華視新聞台</w:t>
      </w:r>
      <w:r w:rsidR="00362CDE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FF"/>
        </w:rPr>
        <w:t>「攝影機」</w:t>
      </w:r>
      <w:r w:rsidR="007B28BC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FF"/>
        </w:rPr>
        <w:t>採購案</w:t>
      </w:r>
      <w:r w:rsidR="000E4DBD">
        <w:rPr>
          <w:rFonts w:ascii="標楷體" w:eastAsia="標楷體" w:hAnsi="標楷體" w:hint="eastAsia"/>
          <w:bCs/>
          <w:sz w:val="26"/>
          <w:szCs w:val="26"/>
        </w:rPr>
        <w:t xml:space="preserve">   </w:t>
      </w:r>
    </w:p>
    <w:p w14:paraId="6257169F" w14:textId="04376C33" w:rsidR="004C16CA" w:rsidRP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  <w:ins w:id="0" w:author="陳光隆" w:date="2025-06-02T14:55:00Z">
        <w:r w:rsidR="00203B94" w:rsidRPr="00203B94">
          <w:rPr>
            <w:rFonts w:ascii="標楷體" w:eastAsia="標楷體" w:hAnsi="標楷體"/>
            <w:sz w:val="28"/>
            <w:szCs w:val="32"/>
          </w:rPr>
          <w:t>GBF114060001</w:t>
        </w:r>
      </w:ins>
    </w:p>
    <w:p w14:paraId="420BBEC8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1"/>
        <w:gridCol w:w="3180"/>
        <w:gridCol w:w="844"/>
        <w:gridCol w:w="843"/>
        <w:gridCol w:w="1676"/>
        <w:gridCol w:w="1678"/>
        <w:gridCol w:w="566"/>
      </w:tblGrid>
      <w:tr w:rsidR="004C16CA" w14:paraId="7B9B6C84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57A2E38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180" w:type="dxa"/>
            <w:vAlign w:val="center"/>
          </w:tcPr>
          <w:p w14:paraId="1EFEDECD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44" w:type="dxa"/>
            <w:vAlign w:val="center"/>
          </w:tcPr>
          <w:p w14:paraId="32B61984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43" w:type="dxa"/>
            <w:vAlign w:val="center"/>
          </w:tcPr>
          <w:p w14:paraId="0EFDBBE4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1676" w:type="dxa"/>
            <w:vAlign w:val="center"/>
          </w:tcPr>
          <w:p w14:paraId="371DD2A0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678" w:type="dxa"/>
            <w:vAlign w:val="center"/>
          </w:tcPr>
          <w:p w14:paraId="0E2611D4" w14:textId="77777777"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92F84">
              <w:rPr>
                <w:rFonts w:ascii="標楷體" w:eastAsia="標楷體" w:hAnsi="標楷體" w:hint="eastAsia"/>
                <w:szCs w:val="24"/>
              </w:rPr>
              <w:t>複價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566" w:type="dxa"/>
            <w:vAlign w:val="center"/>
          </w:tcPr>
          <w:p w14:paraId="6586B35A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4C16CA" w14:paraId="5C0A379C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149F0894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3418DCB9" w14:textId="77777777"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38D87F92" w14:textId="77777777" w:rsidR="004C16CA" w:rsidRDefault="004C16CA" w:rsidP="000E4DB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64A2E020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577D0E87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73A34840" w14:textId="77777777" w:rsidR="004C16CA" w:rsidRPr="00D92F84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5A17BF14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0E4DBD" w14:paraId="445B5151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0F04313E" w14:textId="77777777"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2EE1DBA2" w14:textId="77777777" w:rsidR="000E4DBD" w:rsidRDefault="000E4DBD" w:rsidP="00F82A63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29B3B3F7" w14:textId="77777777"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6E0BC399" w14:textId="77777777"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545BBF9D" w14:textId="77777777" w:rsidR="000E4DBD" w:rsidRDefault="000E4DBD" w:rsidP="00F82A6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5ED2CDC3" w14:textId="77777777" w:rsidR="000E4DBD" w:rsidRPr="00D92F84" w:rsidRDefault="000E4DBD" w:rsidP="00F82A6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582CA8FA" w14:textId="77777777"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3CE3696E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7E4B69BD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2E246548" w14:textId="77777777"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454E4B1B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67A41D61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1E07F286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31EFC1D1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55EB3F2C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45539FEF" w14:textId="77777777" w:rsidTr="009E0B62">
        <w:trPr>
          <w:trHeight w:val="796"/>
        </w:trPr>
        <w:tc>
          <w:tcPr>
            <w:tcW w:w="841" w:type="dxa"/>
            <w:vAlign w:val="center"/>
          </w:tcPr>
          <w:p w14:paraId="7B5070C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5802AD79" w14:textId="77777777"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79C5E37B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37B4CE6F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2E604FC4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3FE0EB12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32A6D55A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D92F84" w14:paraId="1C82BE96" w14:textId="77777777" w:rsidTr="009E0B62">
        <w:trPr>
          <w:trHeight w:val="796"/>
        </w:trPr>
        <w:tc>
          <w:tcPr>
            <w:tcW w:w="841" w:type="dxa"/>
            <w:vAlign w:val="center"/>
          </w:tcPr>
          <w:p w14:paraId="342B5D2E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7EA280E1" w14:textId="77777777" w:rsidR="00D92F84" w:rsidRPr="00D92F84" w:rsidRDefault="00D92F84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3B372968" w14:textId="77777777" w:rsidR="00D92F84" w:rsidRP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4E3C4363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78F2072D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780A3DDC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3BF40C25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A3188" w14:paraId="2C52C1FC" w14:textId="77777777" w:rsidTr="009E0B62">
        <w:trPr>
          <w:trHeight w:val="796"/>
        </w:trPr>
        <w:tc>
          <w:tcPr>
            <w:tcW w:w="841" w:type="dxa"/>
            <w:vAlign w:val="center"/>
          </w:tcPr>
          <w:p w14:paraId="5ED63D7B" w14:textId="77777777"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5C019257" w14:textId="77777777" w:rsidR="007A3188" w:rsidRPr="00D92F84" w:rsidRDefault="007A3188" w:rsidP="000E4DB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4357FAB5" w14:textId="77777777" w:rsidR="007A3188" w:rsidRDefault="000E4DBD" w:rsidP="009950E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2139C933" w14:textId="77777777"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40E85C07" w14:textId="77777777"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2D1F62B8" w14:textId="77777777"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281AEF15" w14:textId="77777777"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3C04E905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7DE8B3B7" w14:textId="77777777" w:rsidR="004C16CA" w:rsidRDefault="004C16CA" w:rsidP="001418F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63436525" w14:textId="77777777" w:rsidR="004C16CA" w:rsidRDefault="000E4DBD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44" w:type="dxa"/>
            <w:vAlign w:val="center"/>
          </w:tcPr>
          <w:p w14:paraId="2B8C2B69" w14:textId="77777777" w:rsidR="004C16CA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3B6A355C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748DD892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0BA4431" w14:textId="77777777" w:rsidR="004C16CA" w:rsidRDefault="004C16CA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04D6B5B1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9950E3" w14:paraId="669E566D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236C401D" w14:textId="77777777" w:rsidR="009950E3" w:rsidRDefault="009950E3" w:rsidP="001418F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0AE46437" w14:textId="77777777" w:rsidR="009950E3" w:rsidRDefault="009950E3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76E556FD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57470CEA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5BC74127" w14:textId="77777777" w:rsidR="009950E3" w:rsidRDefault="009950E3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61B4E56" w14:textId="77777777" w:rsidR="009950E3" w:rsidRDefault="009950E3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6098F290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9950E3" w14:paraId="46DB2ED7" w14:textId="77777777" w:rsidTr="009E0B62">
        <w:trPr>
          <w:trHeight w:val="850"/>
        </w:trPr>
        <w:tc>
          <w:tcPr>
            <w:tcW w:w="841" w:type="dxa"/>
            <w:vAlign w:val="center"/>
          </w:tcPr>
          <w:p w14:paraId="636684D0" w14:textId="77777777" w:rsidR="009950E3" w:rsidRDefault="009950E3" w:rsidP="001418F9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180" w:type="dxa"/>
            <w:vAlign w:val="center"/>
          </w:tcPr>
          <w:p w14:paraId="6F020B02" w14:textId="77777777" w:rsidR="009950E3" w:rsidRDefault="009950E3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3C6D37B3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44FE9E20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6" w:type="dxa"/>
            <w:vAlign w:val="center"/>
          </w:tcPr>
          <w:p w14:paraId="77051221" w14:textId="77777777" w:rsidR="009950E3" w:rsidRDefault="009950E3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18957A65" w14:textId="77777777" w:rsidR="009950E3" w:rsidRDefault="009950E3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6" w:type="dxa"/>
            <w:vAlign w:val="center"/>
          </w:tcPr>
          <w:p w14:paraId="398538A7" w14:textId="77777777" w:rsidR="009950E3" w:rsidRDefault="009950E3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F1017" w14:paraId="7E4C7BFB" w14:textId="77777777" w:rsidTr="009E0B62">
        <w:trPr>
          <w:trHeight w:val="850"/>
        </w:trPr>
        <w:tc>
          <w:tcPr>
            <w:tcW w:w="5708" w:type="dxa"/>
            <w:gridSpan w:val="4"/>
            <w:vAlign w:val="center"/>
          </w:tcPr>
          <w:p w14:paraId="61A0D594" w14:textId="77777777" w:rsidR="007F1017" w:rsidRDefault="007F1017" w:rsidP="006D1423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總計</w:t>
            </w:r>
          </w:p>
        </w:tc>
        <w:tc>
          <w:tcPr>
            <w:tcW w:w="3920" w:type="dxa"/>
            <w:gridSpan w:val="3"/>
            <w:vAlign w:val="center"/>
          </w:tcPr>
          <w:p w14:paraId="722E890C" w14:textId="77777777" w:rsidR="007F1017" w:rsidRDefault="00154ED1" w:rsidP="00BE4DA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</w:p>
        </w:tc>
      </w:tr>
      <w:tr w:rsidR="004C16CA" w14:paraId="62A5E65F" w14:textId="77777777" w:rsidTr="009E0B62">
        <w:trPr>
          <w:trHeight w:val="1200"/>
        </w:trPr>
        <w:tc>
          <w:tcPr>
            <w:tcW w:w="9628" w:type="dxa"/>
            <w:gridSpan w:val="7"/>
            <w:vAlign w:val="center"/>
          </w:tcPr>
          <w:p w14:paraId="573D384E" w14:textId="20848EF0" w:rsidR="004C16CA" w:rsidRDefault="004C16CA" w:rsidP="00BE4DA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仟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5A4B29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="00BE4DAC"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 w:rsidR="007F1017"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14:paraId="1183A2C8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註：本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表單總價如有錯誤或筆誤或與「</w:t>
      </w:r>
      <w:r w:rsidR="00D201F2">
        <w:rPr>
          <w:rFonts w:ascii="標楷體" w:eastAsia="標楷體" w:hAnsi="標楷體" w:hint="eastAsia"/>
          <w:sz w:val="28"/>
          <w:szCs w:val="32"/>
        </w:rPr>
        <w:t>總價標單</w:t>
      </w:r>
      <w:r w:rsidRPr="00C7525C">
        <w:rPr>
          <w:rFonts w:ascii="標楷體" w:eastAsia="標楷體" w:hAnsi="標楷體" w:hint="eastAsia"/>
          <w:sz w:val="28"/>
          <w:szCs w:val="32"/>
        </w:rPr>
        <w:t>」之標價不符合，以「</w:t>
      </w:r>
      <w:r w:rsidR="00D201F2">
        <w:rPr>
          <w:rFonts w:ascii="標楷體" w:eastAsia="標楷體" w:hAnsi="標楷體" w:hint="eastAsia"/>
          <w:sz w:val="28"/>
          <w:szCs w:val="32"/>
        </w:rPr>
        <w:t>總價標單</w:t>
      </w:r>
      <w:r w:rsidRPr="00C7525C">
        <w:rPr>
          <w:rFonts w:ascii="標楷體" w:eastAsia="標楷體" w:hAnsi="標楷體" w:hint="eastAsia"/>
          <w:sz w:val="28"/>
          <w:szCs w:val="32"/>
        </w:rPr>
        <w:t>」之標價為準</w:t>
      </w:r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14:paraId="02088516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1BE659D6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14:paraId="6F112D1A" w14:textId="77777777"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00FC1E6F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C16CA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55DCB" w14:textId="77777777" w:rsidR="00EE6834" w:rsidRDefault="00EE6834" w:rsidP="00B602AD">
      <w:r>
        <w:separator/>
      </w:r>
    </w:p>
  </w:endnote>
  <w:endnote w:type="continuationSeparator" w:id="0">
    <w:p w14:paraId="1CF4B50C" w14:textId="77777777" w:rsidR="00EE6834" w:rsidRDefault="00EE6834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63C47" w14:textId="77777777" w:rsidR="00EE6834" w:rsidRDefault="00EE6834" w:rsidP="00B602AD">
      <w:r>
        <w:separator/>
      </w:r>
    </w:p>
  </w:footnote>
  <w:footnote w:type="continuationSeparator" w:id="0">
    <w:p w14:paraId="5BA95C3B" w14:textId="77777777" w:rsidR="00EE6834" w:rsidRDefault="00EE6834" w:rsidP="00B602AD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陳光隆">
    <w15:presenceInfo w15:providerId="AD" w15:userId="S-1-5-21-2126866347-828928120-689510791-166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bordersDoNotSurroundHeader/>
  <w:bordersDoNotSurroundFooter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6CA"/>
    <w:rsid w:val="00005B5D"/>
    <w:rsid w:val="00072F52"/>
    <w:rsid w:val="00073467"/>
    <w:rsid w:val="00084D97"/>
    <w:rsid w:val="000B395B"/>
    <w:rsid w:val="000E4DBD"/>
    <w:rsid w:val="000F73A6"/>
    <w:rsid w:val="001418F9"/>
    <w:rsid w:val="00154ED1"/>
    <w:rsid w:val="00165461"/>
    <w:rsid w:val="00174351"/>
    <w:rsid w:val="00176E9A"/>
    <w:rsid w:val="0018161F"/>
    <w:rsid w:val="001E0716"/>
    <w:rsid w:val="001E5414"/>
    <w:rsid w:val="00203B94"/>
    <w:rsid w:val="0026423A"/>
    <w:rsid w:val="00266F9B"/>
    <w:rsid w:val="00344495"/>
    <w:rsid w:val="00362CDE"/>
    <w:rsid w:val="00387DDD"/>
    <w:rsid w:val="003F73C8"/>
    <w:rsid w:val="0041716C"/>
    <w:rsid w:val="00442EED"/>
    <w:rsid w:val="0044419B"/>
    <w:rsid w:val="004823C9"/>
    <w:rsid w:val="00495510"/>
    <w:rsid w:val="004C16CA"/>
    <w:rsid w:val="004E0922"/>
    <w:rsid w:val="004E37E2"/>
    <w:rsid w:val="00502EAC"/>
    <w:rsid w:val="00545CAC"/>
    <w:rsid w:val="00572CBB"/>
    <w:rsid w:val="005A4B29"/>
    <w:rsid w:val="005E6DEA"/>
    <w:rsid w:val="00640FEB"/>
    <w:rsid w:val="00663871"/>
    <w:rsid w:val="006D1423"/>
    <w:rsid w:val="006D3637"/>
    <w:rsid w:val="007462C0"/>
    <w:rsid w:val="00747216"/>
    <w:rsid w:val="00791A35"/>
    <w:rsid w:val="007A3188"/>
    <w:rsid w:val="007B28BC"/>
    <w:rsid w:val="007C7915"/>
    <w:rsid w:val="007D7ECD"/>
    <w:rsid w:val="007F1017"/>
    <w:rsid w:val="007F7612"/>
    <w:rsid w:val="00801906"/>
    <w:rsid w:val="008936E0"/>
    <w:rsid w:val="008E380D"/>
    <w:rsid w:val="009468EE"/>
    <w:rsid w:val="009950E3"/>
    <w:rsid w:val="009A23AE"/>
    <w:rsid w:val="009C39AA"/>
    <w:rsid w:val="009E0B62"/>
    <w:rsid w:val="00A255AC"/>
    <w:rsid w:val="00A454F6"/>
    <w:rsid w:val="00A777AB"/>
    <w:rsid w:val="00B31E7C"/>
    <w:rsid w:val="00B53538"/>
    <w:rsid w:val="00B602AD"/>
    <w:rsid w:val="00BB299B"/>
    <w:rsid w:val="00BB3288"/>
    <w:rsid w:val="00BE4DAC"/>
    <w:rsid w:val="00BE791A"/>
    <w:rsid w:val="00C356F8"/>
    <w:rsid w:val="00C6282D"/>
    <w:rsid w:val="00C7525C"/>
    <w:rsid w:val="00C761E0"/>
    <w:rsid w:val="00C80E39"/>
    <w:rsid w:val="00CA6565"/>
    <w:rsid w:val="00D12B01"/>
    <w:rsid w:val="00D201F2"/>
    <w:rsid w:val="00D92F84"/>
    <w:rsid w:val="00DC4A68"/>
    <w:rsid w:val="00E051B0"/>
    <w:rsid w:val="00E57F45"/>
    <w:rsid w:val="00E74397"/>
    <w:rsid w:val="00E94C57"/>
    <w:rsid w:val="00E975B5"/>
    <w:rsid w:val="00EA24FC"/>
    <w:rsid w:val="00EE6834"/>
    <w:rsid w:val="00F075F4"/>
    <w:rsid w:val="00F24672"/>
    <w:rsid w:val="00F9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A66D12"/>
  <w15:docId w15:val="{9983DCF8-894D-487A-8BA9-B907C305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陳光隆</cp:lastModifiedBy>
  <cp:revision>4</cp:revision>
  <cp:lastPrinted>2019-11-19T07:11:00Z</cp:lastPrinted>
  <dcterms:created xsi:type="dcterms:W3CDTF">2025-04-28T08:56:00Z</dcterms:created>
  <dcterms:modified xsi:type="dcterms:W3CDTF">2025-06-02T06:55:00Z</dcterms:modified>
</cp:coreProperties>
</file>